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45B6" w14:textId="2DEAE765" w:rsidR="008A54C5" w:rsidRPr="007F025B" w:rsidRDefault="008A54C5" w:rsidP="00FE0B39">
      <w:pPr>
        <w:jc w:val="center"/>
        <w:rPr>
          <w:rFonts w:ascii="Century Gothic" w:hAnsi="Century Gothic"/>
          <w:b/>
          <w:sz w:val="24"/>
          <w:szCs w:val="24"/>
          <w:lang w:val="en-US"/>
        </w:rPr>
      </w:pPr>
      <w:r w:rsidRPr="007F025B">
        <w:rPr>
          <w:rFonts w:ascii="Century Gothic" w:hAnsi="Century Gothic"/>
          <w:b/>
          <w:sz w:val="24"/>
          <w:szCs w:val="24"/>
          <w:lang w:val="en-US"/>
        </w:rPr>
        <w:t>GLOBALS AND LEVELS OF PERFORMANCE</w:t>
      </w:r>
      <w:r w:rsidR="00FE0B39" w:rsidRPr="007F025B">
        <w:rPr>
          <w:rFonts w:ascii="Century Gothic" w:hAnsi="Century Gothic"/>
          <w:b/>
          <w:sz w:val="24"/>
          <w:szCs w:val="24"/>
          <w:lang w:val="en-US"/>
        </w:rPr>
        <w:t xml:space="preserve"> </w:t>
      </w:r>
      <w:r w:rsidRPr="007F025B">
        <w:rPr>
          <w:rFonts w:ascii="Century Gothic" w:hAnsi="Century Gothic"/>
          <w:b/>
          <w:sz w:val="24"/>
          <w:szCs w:val="24"/>
          <w:lang w:val="en-US"/>
        </w:rPr>
        <w:t>THIRD TERM 2013-2014</w:t>
      </w:r>
    </w:p>
    <w:p w14:paraId="7CE43D04" w14:textId="77777777" w:rsidR="008A54C5" w:rsidRPr="007F025B" w:rsidRDefault="008A54C5" w:rsidP="00966565">
      <w:pPr>
        <w:jc w:val="center"/>
        <w:rPr>
          <w:rFonts w:ascii="Century Gothic" w:hAnsi="Century Gothic"/>
          <w:b/>
          <w:sz w:val="24"/>
          <w:szCs w:val="24"/>
          <w:lang w:val="en-US"/>
        </w:rPr>
      </w:pPr>
      <w:r w:rsidRPr="007F025B">
        <w:rPr>
          <w:rFonts w:ascii="Century Gothic" w:hAnsi="Century Gothic"/>
          <w:b/>
          <w:sz w:val="24"/>
          <w:szCs w:val="24"/>
          <w:lang w:val="en-US"/>
        </w:rPr>
        <w:t>KINDER</w:t>
      </w:r>
    </w:p>
    <w:p w14:paraId="5B05C3DA" w14:textId="38247436" w:rsidR="005904F6" w:rsidRPr="007F025B" w:rsidRDefault="005904F6" w:rsidP="00966565">
      <w:pPr>
        <w:jc w:val="center"/>
        <w:rPr>
          <w:rFonts w:ascii="Century Gothic" w:hAnsi="Century Gothic"/>
          <w:b/>
          <w:sz w:val="24"/>
          <w:szCs w:val="24"/>
          <w:lang w:val="en-US"/>
        </w:rPr>
      </w:pPr>
      <w:r w:rsidRPr="007F025B">
        <w:rPr>
          <w:rFonts w:ascii="Century Gothic" w:hAnsi="Century Gothic"/>
          <w:b/>
          <w:sz w:val="24"/>
          <w:szCs w:val="24"/>
          <w:lang w:val="en-US"/>
        </w:rPr>
        <w:t>L2/ GLOBAL</w:t>
      </w:r>
      <w:r w:rsidR="002E636C" w:rsidRPr="007F025B">
        <w:rPr>
          <w:rFonts w:ascii="Century Gothic" w:hAnsi="Century Gothic"/>
          <w:b/>
          <w:sz w:val="24"/>
          <w:szCs w:val="24"/>
          <w:lang w:val="en-US"/>
        </w:rPr>
        <w:t>/KINDER</w:t>
      </w:r>
    </w:p>
    <w:p w14:paraId="073776B6" w14:textId="0A01CB8A" w:rsidR="005904F6" w:rsidRPr="007F025B" w:rsidRDefault="005904F6" w:rsidP="005904F6">
      <w:pPr>
        <w:spacing w:after="0"/>
        <w:jc w:val="both"/>
        <w:rPr>
          <w:rFonts w:ascii="Century Gothic" w:hAnsi="Century Gothic" w:cs="Arial"/>
          <w:sz w:val="24"/>
          <w:szCs w:val="24"/>
        </w:rPr>
      </w:pPr>
      <w:r w:rsidRPr="007F025B">
        <w:rPr>
          <w:rFonts w:ascii="Century Gothic" w:hAnsi="Century Gothic" w:cs="Arial"/>
          <w:sz w:val="24"/>
          <w:szCs w:val="24"/>
        </w:rPr>
        <w:t xml:space="preserve">En </w:t>
      </w:r>
      <w:commentRangeStart w:id="0"/>
      <w:proofErr w:type="gramStart"/>
      <w:r w:rsidRPr="007F025B">
        <w:rPr>
          <w:rFonts w:ascii="Century Gothic" w:hAnsi="Century Gothic" w:cs="Arial"/>
          <w:sz w:val="24"/>
          <w:szCs w:val="24"/>
        </w:rPr>
        <w:t>Inglés</w:t>
      </w:r>
      <w:commentRangeEnd w:id="0"/>
      <w:proofErr w:type="gramEnd"/>
      <w:r w:rsidRPr="007F025B">
        <w:rPr>
          <w:rStyle w:val="Refdecomentario"/>
          <w:rFonts w:ascii="Century Gothic" w:hAnsi="Century Gothic"/>
          <w:sz w:val="24"/>
          <w:szCs w:val="24"/>
        </w:rPr>
        <w:commentReference w:id="0"/>
      </w:r>
      <w:r w:rsidRPr="007F025B">
        <w:rPr>
          <w:rFonts w:ascii="Century Gothic" w:hAnsi="Century Gothic" w:cs="Arial"/>
          <w:sz w:val="24"/>
          <w:szCs w:val="24"/>
        </w:rPr>
        <w:t xml:space="preserve"> continuamos el trabajo significativo a través de la ambientación de actividades de clase en contextos activos y de interacción. Los estudiantes se enfrentaron a situaciones en las que debían responder  con acciones y/o palabras a las instrucciones dadas, </w:t>
      </w:r>
      <w:r w:rsidR="00A71EEC">
        <w:rPr>
          <w:rFonts w:ascii="Century Gothic" w:hAnsi="Century Gothic" w:cs="Arial"/>
          <w:sz w:val="24"/>
          <w:szCs w:val="24"/>
        </w:rPr>
        <w:t>y</w:t>
      </w:r>
      <w:r w:rsidRPr="007F025B">
        <w:rPr>
          <w:rFonts w:ascii="Century Gothic" w:hAnsi="Century Gothic" w:cs="Arial"/>
          <w:sz w:val="24"/>
          <w:szCs w:val="24"/>
        </w:rPr>
        <w:t xml:space="preserve"> usar el vocabulario aprendido de manera autónoma y con un propósito real de comunicación. </w:t>
      </w:r>
    </w:p>
    <w:p w14:paraId="75D1E8E6" w14:textId="309EACF6" w:rsidR="005904F6" w:rsidRPr="007F025B" w:rsidRDefault="005904F6" w:rsidP="005904F6">
      <w:pPr>
        <w:spacing w:after="0"/>
        <w:jc w:val="both"/>
        <w:rPr>
          <w:rFonts w:ascii="Century Gothic" w:hAnsi="Century Gothic" w:cs="Arial"/>
          <w:sz w:val="24"/>
          <w:szCs w:val="24"/>
        </w:rPr>
      </w:pPr>
      <w:r w:rsidRPr="007F025B">
        <w:rPr>
          <w:rFonts w:ascii="Century Gothic" w:hAnsi="Century Gothic" w:cs="Arial"/>
          <w:sz w:val="24"/>
          <w:szCs w:val="24"/>
        </w:rPr>
        <w:t>En la comunicación escrita se promovieron momentos de lectura para lograr llegar a hacer inferencias sobre los textos, además de identificar la estructura básica de una historia</w:t>
      </w:r>
      <w:r w:rsidR="00DA37B6" w:rsidRPr="007F025B">
        <w:rPr>
          <w:rFonts w:ascii="Century Gothic" w:hAnsi="Century Gothic" w:cs="Arial"/>
          <w:sz w:val="24"/>
          <w:szCs w:val="24"/>
        </w:rPr>
        <w:t>: inicio</w:t>
      </w:r>
      <w:r w:rsidRPr="007F025B">
        <w:rPr>
          <w:rFonts w:ascii="Century Gothic" w:hAnsi="Century Gothic" w:cs="Arial"/>
          <w:sz w:val="24"/>
          <w:szCs w:val="24"/>
        </w:rPr>
        <w:t xml:space="preserve">, nudo y desenlace.  Paralelamente, se </w:t>
      </w:r>
      <w:commentRangeStart w:id="2"/>
      <w:r w:rsidRPr="007F025B">
        <w:rPr>
          <w:rFonts w:ascii="Century Gothic" w:hAnsi="Century Gothic" w:cs="Arial"/>
          <w:sz w:val="24"/>
          <w:szCs w:val="24"/>
        </w:rPr>
        <w:t>continuó</w:t>
      </w:r>
      <w:commentRangeEnd w:id="2"/>
      <w:r w:rsidRPr="007F025B">
        <w:rPr>
          <w:rStyle w:val="Refdecomentario"/>
          <w:rFonts w:ascii="Century Gothic" w:hAnsi="Century Gothic"/>
          <w:sz w:val="24"/>
          <w:szCs w:val="24"/>
        </w:rPr>
        <w:commentReference w:id="2"/>
      </w:r>
      <w:r w:rsidRPr="007F025B">
        <w:rPr>
          <w:rFonts w:ascii="Century Gothic" w:hAnsi="Century Gothic" w:cs="Arial"/>
          <w:sz w:val="24"/>
          <w:szCs w:val="24"/>
        </w:rPr>
        <w:t xml:space="preserve"> con el reconocimiento y uso de palabras de alta frecuencia y el vocabulario de las Unidades de Indagación trabajadas. La escritura del mensaje matutino y la copia de frases modelo los aproximó con más seguridad a la escritura. Terminamos la indagación independiente en </w:t>
      </w:r>
      <w:commentRangeStart w:id="3"/>
      <w:proofErr w:type="gramStart"/>
      <w:r w:rsidRPr="007F025B">
        <w:rPr>
          <w:rFonts w:ascii="Century Gothic" w:hAnsi="Century Gothic" w:cs="Arial"/>
          <w:sz w:val="24"/>
          <w:szCs w:val="24"/>
        </w:rPr>
        <w:t>Inglés</w:t>
      </w:r>
      <w:commentRangeEnd w:id="3"/>
      <w:proofErr w:type="gramEnd"/>
      <w:r w:rsidRPr="007F025B">
        <w:rPr>
          <w:rStyle w:val="Refdecomentario"/>
          <w:rFonts w:ascii="Century Gothic" w:hAnsi="Century Gothic"/>
          <w:sz w:val="24"/>
          <w:szCs w:val="24"/>
        </w:rPr>
        <w:commentReference w:id="3"/>
      </w:r>
      <w:r w:rsidRPr="007F025B">
        <w:rPr>
          <w:rFonts w:ascii="Century Gothic" w:hAnsi="Century Gothic" w:cs="Arial"/>
          <w:sz w:val="24"/>
          <w:szCs w:val="24"/>
        </w:rPr>
        <w:t xml:space="preserve">, en la cual los niños aprendieron acerca de cómo las personas utilizan textos visuales tales como las imágenes, las señales y los logos para comunicar ideas, sentimientos e información. </w:t>
      </w:r>
    </w:p>
    <w:p w14:paraId="5FDC7047" w14:textId="77777777" w:rsidR="008A54C5" w:rsidRPr="007F025B" w:rsidRDefault="008A54C5" w:rsidP="008A54C5">
      <w:pPr>
        <w:jc w:val="both"/>
        <w:rPr>
          <w:rFonts w:ascii="Century Gothic" w:hAnsi="Century Gothic"/>
          <w:sz w:val="24"/>
          <w:szCs w:val="24"/>
        </w:rPr>
      </w:pPr>
    </w:p>
    <w:p w14:paraId="26CC39EC" w14:textId="6A69223A" w:rsidR="008A54C5" w:rsidRPr="007F025B" w:rsidRDefault="008A54C5" w:rsidP="008A54C5">
      <w:pPr>
        <w:jc w:val="center"/>
        <w:rPr>
          <w:rFonts w:ascii="Century Gothic" w:hAnsi="Century Gothic"/>
          <w:b/>
          <w:sz w:val="24"/>
          <w:szCs w:val="24"/>
          <w:lang w:val="en-US"/>
        </w:rPr>
      </w:pPr>
      <w:r w:rsidRPr="007F025B">
        <w:rPr>
          <w:rFonts w:ascii="Century Gothic" w:hAnsi="Century Gothic"/>
          <w:b/>
          <w:sz w:val="24"/>
          <w:szCs w:val="24"/>
          <w:lang w:val="en-US"/>
        </w:rPr>
        <w:t xml:space="preserve">LEVELS OF PERFORMANCE </w:t>
      </w:r>
      <w:r w:rsidR="00FE0B39" w:rsidRPr="007F025B">
        <w:rPr>
          <w:rFonts w:ascii="Century Gothic" w:hAnsi="Century Gothic"/>
          <w:b/>
          <w:sz w:val="24"/>
          <w:szCs w:val="24"/>
          <w:lang w:val="en-US"/>
        </w:rPr>
        <w:t>L2 KINDER</w:t>
      </w:r>
    </w:p>
    <w:p w14:paraId="03D6DC51" w14:textId="77777777" w:rsidR="008A54C5" w:rsidRPr="00EC5A6D" w:rsidRDefault="008A54C5" w:rsidP="008A54C5">
      <w:pPr>
        <w:jc w:val="center"/>
        <w:rPr>
          <w:rFonts w:ascii="Century Gothic" w:hAnsi="Century Gothic"/>
          <w:b/>
          <w:sz w:val="24"/>
          <w:szCs w:val="24"/>
          <w:lang w:val="en-US"/>
        </w:rPr>
      </w:pPr>
      <w:r w:rsidRPr="00EC5A6D">
        <w:rPr>
          <w:rFonts w:ascii="Century Gothic" w:hAnsi="Century Gothic"/>
          <w:b/>
          <w:sz w:val="24"/>
          <w:szCs w:val="24"/>
          <w:lang w:val="en-US"/>
        </w:rPr>
        <w:t>SUPERIOR/LANGUAGE/KINDER</w:t>
      </w:r>
    </w:p>
    <w:p w14:paraId="64CED123" w14:textId="2ACA69A8" w:rsidR="008A54C5" w:rsidRPr="007F025B" w:rsidRDefault="008A54C5" w:rsidP="008A54C5">
      <w:pPr>
        <w:jc w:val="both"/>
        <w:rPr>
          <w:rFonts w:ascii="Century Gothic" w:hAnsi="Century Gothic"/>
          <w:sz w:val="24"/>
          <w:szCs w:val="24"/>
        </w:rPr>
      </w:pPr>
      <w:r w:rsidRPr="007F025B">
        <w:rPr>
          <w:rFonts w:ascii="Century Gothic" w:hAnsi="Century Gothic"/>
          <w:sz w:val="24"/>
          <w:szCs w:val="24"/>
        </w:rPr>
        <w:t xml:space="preserve">En </w:t>
      </w:r>
      <w:del w:id="4" w:author="Portatil CCB" w:date="2014-06-14T14:43:00Z">
        <w:r w:rsidRPr="007F025B" w:rsidDel="00642CB0">
          <w:rPr>
            <w:rFonts w:ascii="Century Gothic" w:hAnsi="Century Gothic"/>
            <w:sz w:val="24"/>
            <w:szCs w:val="24"/>
          </w:rPr>
          <w:delText>la habilidad de</w:delText>
        </w:r>
      </w:del>
      <w:ins w:id="5" w:author="Portatil CCB" w:date="2014-06-14T14:43:00Z">
        <w:r w:rsidR="00642CB0">
          <w:rPr>
            <w:rFonts w:ascii="Century Gothic" w:hAnsi="Century Gothic"/>
            <w:sz w:val="24"/>
            <w:szCs w:val="24"/>
          </w:rPr>
          <w:t>cuanto a</w:t>
        </w:r>
      </w:ins>
      <w:r w:rsidRPr="007F025B">
        <w:rPr>
          <w:rFonts w:ascii="Century Gothic" w:hAnsi="Century Gothic"/>
          <w:sz w:val="24"/>
          <w:szCs w:val="24"/>
        </w:rPr>
        <w:t xml:space="preserve"> Escucha _________________mostró  tener una excelente comprensión del lenguaje oral respondiendo con acciones y frases completas bien estructuradas</w:t>
      </w:r>
      <w:ins w:id="6" w:author="Portatil CCB" w:date="2014-06-14T14:14:00Z">
        <w:r w:rsidR="005001DD">
          <w:rPr>
            <w:rFonts w:ascii="Century Gothic" w:hAnsi="Century Gothic"/>
            <w:sz w:val="24"/>
            <w:szCs w:val="24"/>
          </w:rPr>
          <w:t>.</w:t>
        </w:r>
      </w:ins>
      <w:del w:id="7" w:author="Portatil CCB" w:date="2014-06-14T14:14:00Z">
        <w:r w:rsidRPr="007F025B" w:rsidDel="005001DD">
          <w:rPr>
            <w:rFonts w:ascii="Century Gothic" w:hAnsi="Century Gothic"/>
            <w:sz w:val="24"/>
            <w:szCs w:val="24"/>
          </w:rPr>
          <w:delText>,</w:delText>
        </w:r>
      </w:del>
      <w:r w:rsidRPr="007F025B">
        <w:rPr>
          <w:rFonts w:ascii="Century Gothic" w:hAnsi="Century Gothic"/>
          <w:sz w:val="24"/>
          <w:szCs w:val="24"/>
        </w:rPr>
        <w:t xml:space="preserve"> </w:t>
      </w:r>
      <w:ins w:id="8" w:author="Portatil CCB" w:date="2014-06-14T14:14:00Z">
        <w:r w:rsidR="005001DD">
          <w:rPr>
            <w:rFonts w:ascii="Century Gothic" w:hAnsi="Century Gothic"/>
            <w:sz w:val="24"/>
            <w:szCs w:val="24"/>
          </w:rPr>
          <w:t>I</w:t>
        </w:r>
      </w:ins>
      <w:del w:id="9" w:author="Portatil CCB" w:date="2014-06-14T14:14:00Z">
        <w:r w:rsidRPr="007F025B" w:rsidDel="005001DD">
          <w:rPr>
            <w:rFonts w:ascii="Century Gothic" w:hAnsi="Century Gothic"/>
            <w:sz w:val="24"/>
            <w:szCs w:val="24"/>
          </w:rPr>
          <w:delText>i</w:delText>
        </w:r>
      </w:del>
      <w:r w:rsidRPr="007F025B">
        <w:rPr>
          <w:rFonts w:ascii="Century Gothic" w:hAnsi="Century Gothic"/>
          <w:sz w:val="24"/>
          <w:szCs w:val="24"/>
        </w:rPr>
        <w:t xml:space="preserve">dentificó sonidos iniciales </w:t>
      </w:r>
      <w:del w:id="10" w:author="Portatil CCB" w:date="2014-06-14T14:15:00Z">
        <w:r w:rsidRPr="007F025B" w:rsidDel="005001DD">
          <w:rPr>
            <w:rFonts w:ascii="Century Gothic" w:hAnsi="Century Gothic"/>
            <w:sz w:val="24"/>
            <w:szCs w:val="24"/>
          </w:rPr>
          <w:delText xml:space="preserve"> </w:delText>
        </w:r>
      </w:del>
      <w:r w:rsidRPr="007F025B">
        <w:rPr>
          <w:rFonts w:ascii="Century Gothic" w:hAnsi="Century Gothic"/>
          <w:sz w:val="24"/>
          <w:szCs w:val="24"/>
        </w:rPr>
        <w:t>y finales trabajados</w:t>
      </w:r>
      <w:ins w:id="11" w:author="Portatil CCB" w:date="2014-06-14T14:15:00Z">
        <w:r w:rsidR="005001DD">
          <w:rPr>
            <w:rFonts w:ascii="Century Gothic" w:hAnsi="Century Gothic"/>
            <w:sz w:val="24"/>
            <w:szCs w:val="24"/>
          </w:rPr>
          <w:t>--</w:t>
        </w:r>
      </w:ins>
      <w:del w:id="12" w:author="Portatil CCB" w:date="2014-06-14T14:15:00Z">
        <w:r w:rsidRPr="007F025B" w:rsidDel="005001DD">
          <w:rPr>
            <w:rFonts w:ascii="Century Gothic" w:hAnsi="Century Gothic"/>
            <w:sz w:val="24"/>
            <w:szCs w:val="24"/>
          </w:rPr>
          <w:delText xml:space="preserve"> </w:delText>
        </w:r>
      </w:del>
      <w:r w:rsidRPr="007F025B">
        <w:rPr>
          <w:rFonts w:ascii="Century Gothic" w:hAnsi="Century Gothic"/>
          <w:sz w:val="24"/>
          <w:szCs w:val="24"/>
        </w:rPr>
        <w:t xml:space="preserve">y otros </w:t>
      </w:r>
      <w:del w:id="13" w:author="Portatil CCB" w:date="2014-06-14T14:15:00Z">
        <w:r w:rsidRPr="007F025B" w:rsidDel="005001DD">
          <w:rPr>
            <w:rFonts w:ascii="Century Gothic" w:hAnsi="Century Gothic"/>
            <w:sz w:val="24"/>
            <w:szCs w:val="24"/>
          </w:rPr>
          <w:delText xml:space="preserve"> </w:delText>
        </w:r>
      </w:del>
      <w:r w:rsidRPr="007F025B">
        <w:rPr>
          <w:rFonts w:ascii="Century Gothic" w:hAnsi="Century Gothic"/>
          <w:sz w:val="24"/>
          <w:szCs w:val="24"/>
        </w:rPr>
        <w:t>que no se trabajaron</w:t>
      </w:r>
      <w:ins w:id="14" w:author="Portatil CCB" w:date="2014-06-14T14:15:00Z">
        <w:r w:rsidR="005001DD">
          <w:rPr>
            <w:rFonts w:ascii="Century Gothic" w:hAnsi="Century Gothic"/>
            <w:sz w:val="24"/>
            <w:szCs w:val="24"/>
          </w:rPr>
          <w:t>--</w:t>
        </w:r>
      </w:ins>
      <w:del w:id="15" w:author="Portatil CCB" w:date="2014-06-14T14:15:00Z">
        <w:r w:rsidRPr="007F025B" w:rsidDel="005001DD">
          <w:rPr>
            <w:rFonts w:ascii="Century Gothic" w:hAnsi="Century Gothic"/>
            <w:sz w:val="24"/>
            <w:szCs w:val="24"/>
          </w:rPr>
          <w:delText xml:space="preserve"> </w:delText>
        </w:r>
      </w:del>
      <w:r w:rsidRPr="007F025B">
        <w:rPr>
          <w:rFonts w:ascii="Century Gothic" w:hAnsi="Century Gothic"/>
          <w:sz w:val="24"/>
          <w:szCs w:val="24"/>
        </w:rPr>
        <w:t>en palabras monosílabas</w:t>
      </w:r>
      <w:ins w:id="16" w:author="Portatil CCB" w:date="2014-06-14T14:15:00Z">
        <w:r w:rsidR="005001DD">
          <w:rPr>
            <w:rFonts w:ascii="Century Gothic" w:hAnsi="Century Gothic"/>
            <w:sz w:val="24"/>
            <w:szCs w:val="24"/>
          </w:rPr>
          <w:t>,</w:t>
        </w:r>
      </w:ins>
      <w:r w:rsidRPr="007F025B">
        <w:rPr>
          <w:rFonts w:ascii="Century Gothic" w:hAnsi="Century Gothic"/>
          <w:sz w:val="24"/>
          <w:szCs w:val="24"/>
        </w:rPr>
        <w:t xml:space="preserve"> e identificó todas las palabras de uso frecuente trabajadas y algunas otras que conocía de otros contextos. </w:t>
      </w:r>
    </w:p>
    <w:p w14:paraId="6D3A1104" w14:textId="7B37487C" w:rsidR="008A54C5" w:rsidRPr="007F025B" w:rsidRDefault="008A54C5" w:rsidP="008A54C5">
      <w:pPr>
        <w:jc w:val="both"/>
        <w:rPr>
          <w:rFonts w:ascii="Century Gothic" w:hAnsi="Century Gothic"/>
          <w:sz w:val="24"/>
          <w:szCs w:val="24"/>
        </w:rPr>
      </w:pPr>
      <w:r w:rsidRPr="007F025B">
        <w:rPr>
          <w:rFonts w:ascii="Century Gothic" w:hAnsi="Century Gothic"/>
          <w:sz w:val="24"/>
          <w:szCs w:val="24"/>
        </w:rPr>
        <w:t xml:space="preserve">En </w:t>
      </w:r>
      <w:del w:id="17" w:author="Portatil CCB" w:date="2014-06-14T14:43:00Z">
        <w:r w:rsidRPr="007F025B" w:rsidDel="00642CB0">
          <w:rPr>
            <w:rFonts w:ascii="Century Gothic" w:hAnsi="Century Gothic"/>
            <w:sz w:val="24"/>
            <w:szCs w:val="24"/>
          </w:rPr>
          <w:delText>la habilidad de</w:delText>
        </w:r>
      </w:del>
      <w:ins w:id="18" w:author="Portatil CCB" w:date="2014-06-14T14:43:00Z">
        <w:r w:rsidR="00642CB0">
          <w:rPr>
            <w:rFonts w:ascii="Century Gothic" w:hAnsi="Century Gothic"/>
            <w:sz w:val="24"/>
            <w:szCs w:val="24"/>
          </w:rPr>
          <w:t>lo que respecta al</w:t>
        </w:r>
      </w:ins>
      <w:r w:rsidRPr="007F025B">
        <w:rPr>
          <w:rFonts w:ascii="Century Gothic" w:hAnsi="Century Gothic"/>
          <w:sz w:val="24"/>
          <w:szCs w:val="24"/>
        </w:rPr>
        <w:t xml:space="preserve"> Habla utilizó espontáneamente frases completas y bien estructuradas para comunicar necesidades, sentimientos y opiniones</w:t>
      </w:r>
      <w:ins w:id="19" w:author="Portatil CCB" w:date="2014-06-14T14:16:00Z">
        <w:r w:rsidR="005001DD">
          <w:rPr>
            <w:rFonts w:ascii="Century Gothic" w:hAnsi="Century Gothic"/>
            <w:sz w:val="24"/>
            <w:szCs w:val="24"/>
          </w:rPr>
          <w:t>;</w:t>
        </w:r>
      </w:ins>
      <w:del w:id="20" w:author="Portatil CCB" w:date="2014-06-14T14:16:00Z">
        <w:r w:rsidRPr="007F025B" w:rsidDel="005001DD">
          <w:rPr>
            <w:rFonts w:ascii="Century Gothic" w:hAnsi="Century Gothic"/>
            <w:sz w:val="24"/>
            <w:szCs w:val="24"/>
          </w:rPr>
          <w:delText>,</w:delText>
        </w:r>
      </w:del>
      <w:r w:rsidRPr="007F025B">
        <w:rPr>
          <w:rFonts w:ascii="Century Gothic" w:hAnsi="Century Gothic"/>
          <w:sz w:val="24"/>
          <w:szCs w:val="24"/>
        </w:rPr>
        <w:t xml:space="preserve"> nombró palabras con los sonidos iniciales y finales trabajados</w:t>
      </w:r>
      <w:ins w:id="21" w:author="Portatil CCB" w:date="2014-06-14T14:16:00Z">
        <w:r w:rsidR="005001DD">
          <w:rPr>
            <w:rFonts w:ascii="Century Gothic" w:hAnsi="Century Gothic"/>
            <w:sz w:val="24"/>
            <w:szCs w:val="24"/>
          </w:rPr>
          <w:t>,</w:t>
        </w:r>
      </w:ins>
      <w:r w:rsidRPr="007F025B">
        <w:rPr>
          <w:rFonts w:ascii="Century Gothic" w:hAnsi="Century Gothic"/>
          <w:sz w:val="24"/>
          <w:szCs w:val="24"/>
        </w:rPr>
        <w:t xml:space="preserve"> e incluyó otros que no se trabajaron.</w:t>
      </w:r>
    </w:p>
    <w:p w14:paraId="67ABB678" w14:textId="648DD223" w:rsidR="008A54C5" w:rsidRPr="007F025B" w:rsidRDefault="008A54C5" w:rsidP="008A54C5">
      <w:pPr>
        <w:jc w:val="both"/>
        <w:rPr>
          <w:rFonts w:ascii="Century Gothic" w:hAnsi="Century Gothic"/>
          <w:sz w:val="24"/>
          <w:szCs w:val="24"/>
        </w:rPr>
      </w:pPr>
      <w:r w:rsidRPr="007F025B">
        <w:rPr>
          <w:rFonts w:ascii="Century Gothic" w:hAnsi="Century Gothic"/>
          <w:sz w:val="24"/>
          <w:szCs w:val="24"/>
        </w:rPr>
        <w:t xml:space="preserve">En </w:t>
      </w:r>
      <w:del w:id="22" w:author="Portatil CCB" w:date="2014-06-14T14:44:00Z">
        <w:r w:rsidRPr="007F025B" w:rsidDel="00642CB0">
          <w:rPr>
            <w:rFonts w:ascii="Century Gothic" w:hAnsi="Century Gothic"/>
            <w:sz w:val="24"/>
            <w:szCs w:val="24"/>
          </w:rPr>
          <w:delText xml:space="preserve">cuanto </w:delText>
        </w:r>
      </w:del>
      <w:del w:id="23" w:author="Portatil CCB" w:date="2014-06-14T14:16:00Z">
        <w:r w:rsidRPr="007F025B" w:rsidDel="005001DD">
          <w:rPr>
            <w:rFonts w:ascii="Century Gothic" w:hAnsi="Century Gothic"/>
            <w:sz w:val="24"/>
            <w:szCs w:val="24"/>
          </w:rPr>
          <w:delText>a la habilidad</w:delText>
        </w:r>
      </w:del>
      <w:del w:id="24" w:author="Portatil CCB" w:date="2014-06-14T14:44:00Z">
        <w:r w:rsidRPr="007F025B" w:rsidDel="00642CB0">
          <w:rPr>
            <w:rFonts w:ascii="Century Gothic" w:hAnsi="Century Gothic"/>
            <w:sz w:val="24"/>
            <w:szCs w:val="24"/>
          </w:rPr>
          <w:delText xml:space="preserve"> de </w:delText>
        </w:r>
      </w:del>
      <w:r w:rsidRPr="007F025B">
        <w:rPr>
          <w:rFonts w:ascii="Century Gothic" w:hAnsi="Century Gothic"/>
          <w:sz w:val="24"/>
          <w:szCs w:val="24"/>
        </w:rPr>
        <w:t>Visualización y Presentación</w:t>
      </w:r>
      <w:ins w:id="25" w:author="Portatil CCB" w:date="2014-06-14T14:43:00Z">
        <w:r w:rsidR="00642CB0">
          <w:rPr>
            <w:rFonts w:ascii="Century Gothic" w:hAnsi="Century Gothic"/>
            <w:sz w:val="24"/>
            <w:szCs w:val="24"/>
          </w:rPr>
          <w:t>,</w:t>
        </w:r>
      </w:ins>
      <w:r w:rsidRPr="007F025B">
        <w:rPr>
          <w:rFonts w:ascii="Century Gothic" w:hAnsi="Century Gothic"/>
          <w:sz w:val="24"/>
          <w:szCs w:val="24"/>
        </w:rPr>
        <w:t xml:space="preserve"> </w:t>
      </w:r>
      <w:r w:rsidR="003D69B8" w:rsidRPr="007F025B">
        <w:rPr>
          <w:rFonts w:ascii="Century Gothic" w:hAnsi="Century Gothic"/>
          <w:sz w:val="24"/>
          <w:szCs w:val="24"/>
        </w:rPr>
        <w:t>_________________</w:t>
      </w:r>
      <w:r w:rsidRPr="007F025B">
        <w:rPr>
          <w:rFonts w:ascii="Century Gothic" w:hAnsi="Century Gothic"/>
          <w:sz w:val="24"/>
          <w:szCs w:val="24"/>
        </w:rPr>
        <w:t>asoció todas  las  imágenes visuales encontradas en su entorno,  con su significado.</w:t>
      </w:r>
    </w:p>
    <w:p w14:paraId="418408B6" w14:textId="469DC582" w:rsidR="008A54C5" w:rsidRPr="007F025B" w:rsidRDefault="008A54C5" w:rsidP="008A54C5">
      <w:pPr>
        <w:jc w:val="both"/>
        <w:rPr>
          <w:rFonts w:ascii="Century Gothic" w:hAnsi="Century Gothic"/>
          <w:sz w:val="24"/>
          <w:szCs w:val="24"/>
        </w:rPr>
      </w:pPr>
      <w:r w:rsidRPr="007F025B">
        <w:rPr>
          <w:rFonts w:ascii="Century Gothic" w:hAnsi="Century Gothic"/>
          <w:sz w:val="24"/>
          <w:szCs w:val="24"/>
        </w:rPr>
        <w:lastRenderedPageBreak/>
        <w:t xml:space="preserve">En </w:t>
      </w:r>
      <w:del w:id="26" w:author="Portatil CCB" w:date="2014-06-14T14:44:00Z">
        <w:r w:rsidRPr="007F025B" w:rsidDel="00642CB0">
          <w:rPr>
            <w:rFonts w:ascii="Century Gothic" w:hAnsi="Century Gothic"/>
            <w:sz w:val="24"/>
            <w:szCs w:val="24"/>
          </w:rPr>
          <w:delText>la habilidad de</w:delText>
        </w:r>
      </w:del>
      <w:ins w:id="27" w:author="Portatil CCB" w:date="2014-06-14T14:44:00Z">
        <w:r w:rsidR="00642CB0">
          <w:rPr>
            <w:rFonts w:ascii="Century Gothic" w:hAnsi="Century Gothic"/>
            <w:sz w:val="24"/>
            <w:szCs w:val="24"/>
          </w:rPr>
          <w:t>cuanto a</w:t>
        </w:r>
      </w:ins>
      <w:r w:rsidRPr="007F025B">
        <w:rPr>
          <w:rFonts w:ascii="Century Gothic" w:hAnsi="Century Gothic"/>
          <w:sz w:val="24"/>
          <w:szCs w:val="24"/>
        </w:rPr>
        <w:t xml:space="preserve"> Lectura, _________________identificó la estructura de una historia: inicio, nudo y desenlace</w:t>
      </w:r>
      <w:ins w:id="28" w:author="Portatil CCB" w:date="2014-06-14T14:52:00Z">
        <w:r w:rsidR="00642CB0">
          <w:rPr>
            <w:rFonts w:ascii="Century Gothic" w:hAnsi="Century Gothic"/>
            <w:sz w:val="24"/>
            <w:szCs w:val="24"/>
          </w:rPr>
          <w:t>,</w:t>
        </w:r>
      </w:ins>
      <w:r w:rsidRPr="007F025B">
        <w:rPr>
          <w:rFonts w:ascii="Century Gothic" w:hAnsi="Century Gothic"/>
          <w:sz w:val="24"/>
          <w:szCs w:val="24"/>
        </w:rPr>
        <w:t xml:space="preserve"> y por iniciativa propia creó sus historias con esta estructura</w:t>
      </w:r>
      <w:ins w:id="29" w:author="Portatil CCB" w:date="2014-06-14T14:52:00Z">
        <w:r w:rsidR="00642CB0">
          <w:rPr>
            <w:rFonts w:ascii="Century Gothic" w:hAnsi="Century Gothic"/>
            <w:sz w:val="24"/>
            <w:szCs w:val="24"/>
          </w:rPr>
          <w:t>.</w:t>
        </w:r>
      </w:ins>
      <w:del w:id="30" w:author="Portatil CCB" w:date="2014-06-14T14:52:00Z">
        <w:r w:rsidRPr="007F025B" w:rsidDel="00642CB0">
          <w:rPr>
            <w:rFonts w:ascii="Century Gothic" w:hAnsi="Century Gothic"/>
            <w:sz w:val="24"/>
            <w:szCs w:val="24"/>
          </w:rPr>
          <w:delText>;</w:delText>
        </w:r>
      </w:del>
      <w:r w:rsidRPr="007F025B">
        <w:rPr>
          <w:rFonts w:ascii="Century Gothic" w:hAnsi="Century Gothic"/>
          <w:sz w:val="24"/>
          <w:szCs w:val="24"/>
        </w:rPr>
        <w:t xml:space="preserve"> </w:t>
      </w:r>
      <w:ins w:id="31" w:author="Portatil CCB" w:date="2014-06-14T14:52:00Z">
        <w:r w:rsidR="00642CB0">
          <w:rPr>
            <w:rFonts w:ascii="Century Gothic" w:hAnsi="Century Gothic"/>
            <w:sz w:val="24"/>
            <w:szCs w:val="24"/>
          </w:rPr>
          <w:t>L</w:t>
        </w:r>
      </w:ins>
      <w:del w:id="32" w:author="Portatil CCB" w:date="2014-06-14T14:52:00Z">
        <w:r w:rsidRPr="007F025B" w:rsidDel="00642CB0">
          <w:rPr>
            <w:rFonts w:ascii="Century Gothic" w:hAnsi="Century Gothic"/>
            <w:sz w:val="24"/>
            <w:szCs w:val="24"/>
          </w:rPr>
          <w:delText>l</w:delText>
        </w:r>
      </w:del>
      <w:r w:rsidRPr="007F025B">
        <w:rPr>
          <w:rFonts w:ascii="Century Gothic" w:hAnsi="Century Gothic"/>
          <w:sz w:val="24"/>
          <w:szCs w:val="24"/>
        </w:rPr>
        <w:t>ogró hacer inferencias en la lectura de un texto, además las  interpretó y las conectó con su realidad</w:t>
      </w:r>
      <w:ins w:id="33" w:author="Portatil CCB" w:date="2014-06-14T14:52:00Z">
        <w:r w:rsidR="00642CB0">
          <w:rPr>
            <w:rFonts w:ascii="Century Gothic" w:hAnsi="Century Gothic"/>
            <w:sz w:val="24"/>
            <w:szCs w:val="24"/>
          </w:rPr>
          <w:t>,</w:t>
        </w:r>
      </w:ins>
      <w:r w:rsidRPr="007F025B">
        <w:rPr>
          <w:rFonts w:ascii="Century Gothic" w:hAnsi="Century Gothic"/>
          <w:sz w:val="24"/>
          <w:szCs w:val="24"/>
        </w:rPr>
        <w:t xml:space="preserve"> y leyó y comprendió todas las palabras de alta frecuencia trabajadas durante el período</w:t>
      </w:r>
      <w:ins w:id="34" w:author="Portatil CCB" w:date="2014-06-14T14:52:00Z">
        <w:r w:rsidR="00642CB0">
          <w:rPr>
            <w:rFonts w:ascii="Century Gothic" w:hAnsi="Century Gothic"/>
            <w:sz w:val="24"/>
            <w:szCs w:val="24"/>
          </w:rPr>
          <w:t>,</w:t>
        </w:r>
      </w:ins>
      <w:r w:rsidRPr="007F025B">
        <w:rPr>
          <w:rFonts w:ascii="Century Gothic" w:hAnsi="Century Gothic"/>
          <w:sz w:val="24"/>
          <w:szCs w:val="24"/>
        </w:rPr>
        <w:t xml:space="preserve"> y otras que no se trabajaron. </w:t>
      </w:r>
    </w:p>
    <w:p w14:paraId="07332B47" w14:textId="12E9E49E" w:rsidR="00DB6663" w:rsidRPr="007F025B" w:rsidRDefault="008A54C5" w:rsidP="00FE0B39">
      <w:pPr>
        <w:jc w:val="both"/>
        <w:rPr>
          <w:rFonts w:ascii="Century Gothic" w:hAnsi="Century Gothic"/>
          <w:sz w:val="24"/>
          <w:szCs w:val="24"/>
        </w:rPr>
      </w:pPr>
      <w:r w:rsidRPr="007F025B">
        <w:rPr>
          <w:rFonts w:ascii="Century Gothic" w:hAnsi="Century Gothic"/>
          <w:sz w:val="24"/>
          <w:szCs w:val="24"/>
        </w:rPr>
        <w:t xml:space="preserve">En </w:t>
      </w:r>
      <w:del w:id="35" w:author="Portatil CCB" w:date="2014-06-14T14:44:00Z">
        <w:r w:rsidRPr="007F025B" w:rsidDel="00642CB0">
          <w:rPr>
            <w:rFonts w:ascii="Century Gothic" w:hAnsi="Century Gothic"/>
            <w:sz w:val="24"/>
            <w:szCs w:val="24"/>
          </w:rPr>
          <w:delText>cuanto a la habilidad de</w:delText>
        </w:r>
      </w:del>
      <w:ins w:id="36" w:author="Portatil CCB" w:date="2014-06-14T14:44:00Z">
        <w:r w:rsidR="00642CB0">
          <w:rPr>
            <w:rFonts w:ascii="Century Gothic" w:hAnsi="Century Gothic"/>
            <w:sz w:val="24"/>
            <w:szCs w:val="24"/>
          </w:rPr>
          <w:t>lo que se refiere a</w:t>
        </w:r>
      </w:ins>
      <w:r w:rsidRPr="007F025B">
        <w:rPr>
          <w:rFonts w:ascii="Century Gothic" w:hAnsi="Century Gothic"/>
          <w:sz w:val="24"/>
          <w:szCs w:val="24"/>
        </w:rPr>
        <w:t xml:space="preserve"> Escritura, _______________escribió mensajes con significado,  utilizando la estructura propia del texto trabajado en el “</w:t>
      </w:r>
      <w:proofErr w:type="spellStart"/>
      <w:r w:rsidRPr="007F025B">
        <w:rPr>
          <w:rFonts w:ascii="Century Gothic" w:hAnsi="Century Gothic"/>
          <w:sz w:val="24"/>
          <w:szCs w:val="24"/>
        </w:rPr>
        <w:t>Morning</w:t>
      </w:r>
      <w:proofErr w:type="spellEnd"/>
      <w:r w:rsidRPr="007F025B">
        <w:rPr>
          <w:rFonts w:ascii="Century Gothic" w:hAnsi="Century Gothic"/>
          <w:sz w:val="24"/>
          <w:szCs w:val="24"/>
        </w:rPr>
        <w:t xml:space="preserve"> </w:t>
      </w:r>
      <w:proofErr w:type="spellStart"/>
      <w:r w:rsidRPr="007F025B">
        <w:rPr>
          <w:rFonts w:ascii="Century Gothic" w:hAnsi="Century Gothic"/>
          <w:sz w:val="24"/>
          <w:szCs w:val="24"/>
        </w:rPr>
        <w:t>Message</w:t>
      </w:r>
      <w:proofErr w:type="spellEnd"/>
      <w:r w:rsidRPr="007F025B">
        <w:rPr>
          <w:rFonts w:ascii="Century Gothic" w:hAnsi="Century Gothic"/>
          <w:sz w:val="24"/>
          <w:szCs w:val="24"/>
        </w:rPr>
        <w:t>” y agregó más información a esta estructura. También escribió espontáneamente palabras y frases.</w:t>
      </w:r>
    </w:p>
    <w:p w14:paraId="510FED94" w14:textId="77777777" w:rsidR="00CC71CC" w:rsidRPr="007F025B" w:rsidRDefault="00CC71CC" w:rsidP="00CC71CC">
      <w:pPr>
        <w:rPr>
          <w:rFonts w:ascii="Century Gothic" w:hAnsi="Century Gothic"/>
          <w:sz w:val="24"/>
          <w:szCs w:val="24"/>
        </w:rPr>
      </w:pPr>
    </w:p>
    <w:p w14:paraId="6B1A15BD" w14:textId="77777777" w:rsidR="006528AE" w:rsidRPr="007F025B" w:rsidRDefault="006528AE" w:rsidP="00CC71CC">
      <w:pPr>
        <w:jc w:val="center"/>
        <w:rPr>
          <w:rFonts w:ascii="Century Gothic" w:hAnsi="Century Gothic"/>
          <w:b/>
          <w:sz w:val="24"/>
          <w:szCs w:val="24"/>
        </w:rPr>
      </w:pPr>
      <w:r w:rsidRPr="007F025B">
        <w:rPr>
          <w:rFonts w:ascii="Century Gothic" w:hAnsi="Century Gothic"/>
          <w:b/>
          <w:sz w:val="24"/>
          <w:szCs w:val="24"/>
        </w:rPr>
        <w:t>HIGH/LANGUAGE/KINDER</w:t>
      </w:r>
    </w:p>
    <w:p w14:paraId="62C0DEBB" w14:textId="43FAACE1" w:rsidR="00612F5D" w:rsidRPr="007F025B" w:rsidRDefault="006528AE" w:rsidP="00DB6663">
      <w:pPr>
        <w:jc w:val="both"/>
        <w:rPr>
          <w:rFonts w:ascii="Century Gothic" w:hAnsi="Century Gothic"/>
          <w:sz w:val="24"/>
          <w:szCs w:val="24"/>
        </w:rPr>
      </w:pPr>
      <w:r w:rsidRPr="007F025B">
        <w:rPr>
          <w:rFonts w:ascii="Century Gothic" w:hAnsi="Century Gothic"/>
          <w:sz w:val="24"/>
          <w:szCs w:val="24"/>
        </w:rPr>
        <w:t xml:space="preserve">En </w:t>
      </w:r>
      <w:del w:id="37" w:author="Portatil CCB" w:date="2014-06-14T15:02:00Z">
        <w:r w:rsidRPr="007F025B" w:rsidDel="005C0FD3">
          <w:rPr>
            <w:rFonts w:ascii="Century Gothic" w:hAnsi="Century Gothic"/>
            <w:sz w:val="24"/>
            <w:szCs w:val="24"/>
          </w:rPr>
          <w:delText>la habilidad de</w:delText>
        </w:r>
      </w:del>
      <w:ins w:id="38" w:author="Portatil CCB" w:date="2014-06-14T15:02:00Z">
        <w:r w:rsidR="005C0FD3">
          <w:rPr>
            <w:rFonts w:ascii="Century Gothic" w:hAnsi="Century Gothic"/>
            <w:sz w:val="24"/>
            <w:szCs w:val="24"/>
          </w:rPr>
          <w:t>cuanto a</w:t>
        </w:r>
      </w:ins>
      <w:r w:rsidRPr="007F025B">
        <w:rPr>
          <w:rFonts w:ascii="Century Gothic" w:hAnsi="Century Gothic"/>
          <w:sz w:val="24"/>
          <w:szCs w:val="24"/>
        </w:rPr>
        <w:t xml:space="preserve"> Escucha</w:t>
      </w:r>
      <w:ins w:id="39" w:author="Portatil CCB" w:date="2014-06-14T15:02:00Z">
        <w:r w:rsidR="005C0FD3">
          <w:rPr>
            <w:rFonts w:ascii="Century Gothic" w:hAnsi="Century Gothic"/>
            <w:sz w:val="24"/>
            <w:szCs w:val="24"/>
          </w:rPr>
          <w:t>,</w:t>
        </w:r>
      </w:ins>
      <w:r w:rsidRPr="007F025B">
        <w:rPr>
          <w:rFonts w:ascii="Century Gothic" w:hAnsi="Century Gothic"/>
          <w:sz w:val="24"/>
          <w:szCs w:val="24"/>
        </w:rPr>
        <w:t xml:space="preserve"> _________________mostró  tener una buena comprensión del lenguaje oral, </w:t>
      </w:r>
      <w:del w:id="40" w:author="Portatil CCB" w:date="2014-06-14T15:02:00Z">
        <w:r w:rsidRPr="007F025B" w:rsidDel="005C0FD3">
          <w:rPr>
            <w:rFonts w:ascii="Century Gothic" w:hAnsi="Century Gothic"/>
            <w:sz w:val="24"/>
            <w:szCs w:val="24"/>
          </w:rPr>
          <w:delText xml:space="preserve"> </w:delText>
        </w:r>
      </w:del>
      <w:r w:rsidRPr="007F025B">
        <w:rPr>
          <w:rFonts w:ascii="Century Gothic" w:hAnsi="Century Gothic"/>
          <w:sz w:val="24"/>
          <w:szCs w:val="24"/>
        </w:rPr>
        <w:t>respon</w:t>
      </w:r>
      <w:r w:rsidR="00966565" w:rsidRPr="007F025B">
        <w:rPr>
          <w:rFonts w:ascii="Century Gothic" w:hAnsi="Century Gothic"/>
          <w:sz w:val="24"/>
          <w:szCs w:val="24"/>
        </w:rPr>
        <w:t xml:space="preserve">diendo con acciones y </w:t>
      </w:r>
      <w:ins w:id="41" w:author="Portatil CCB" w:date="2014-06-14T15:02:00Z">
        <w:r w:rsidR="005C0FD3">
          <w:rPr>
            <w:rFonts w:ascii="Century Gothic" w:hAnsi="Century Gothic"/>
            <w:sz w:val="24"/>
            <w:szCs w:val="24"/>
          </w:rPr>
          <w:t xml:space="preserve">con </w:t>
        </w:r>
      </w:ins>
      <w:r w:rsidR="00966565" w:rsidRPr="007F025B">
        <w:rPr>
          <w:rFonts w:ascii="Century Gothic" w:hAnsi="Century Gothic"/>
          <w:sz w:val="24"/>
          <w:szCs w:val="24"/>
        </w:rPr>
        <w:t xml:space="preserve">palabras; </w:t>
      </w:r>
      <w:r w:rsidRPr="007F025B">
        <w:rPr>
          <w:rFonts w:ascii="Century Gothic" w:hAnsi="Century Gothic"/>
          <w:sz w:val="24"/>
          <w:szCs w:val="24"/>
        </w:rPr>
        <w:t xml:space="preserve">identificó todos los sonidos iniciales </w:t>
      </w:r>
      <w:del w:id="42" w:author="Portatil CCB" w:date="2014-06-14T15:02:00Z">
        <w:r w:rsidRPr="007F025B" w:rsidDel="005C0FD3">
          <w:rPr>
            <w:rFonts w:ascii="Century Gothic" w:hAnsi="Century Gothic"/>
            <w:sz w:val="24"/>
            <w:szCs w:val="24"/>
          </w:rPr>
          <w:delText xml:space="preserve">  </w:delText>
        </w:r>
      </w:del>
      <w:r w:rsidRPr="007F025B">
        <w:rPr>
          <w:rFonts w:ascii="Century Gothic" w:hAnsi="Century Gothic"/>
          <w:sz w:val="24"/>
          <w:szCs w:val="24"/>
        </w:rPr>
        <w:t xml:space="preserve">y finales </w:t>
      </w:r>
      <w:del w:id="43" w:author="Portatil CCB" w:date="2014-06-14T15:02:00Z">
        <w:r w:rsidRPr="007F025B" w:rsidDel="005C0FD3">
          <w:rPr>
            <w:rFonts w:ascii="Century Gothic" w:hAnsi="Century Gothic"/>
            <w:sz w:val="24"/>
            <w:szCs w:val="24"/>
          </w:rPr>
          <w:delText xml:space="preserve"> </w:delText>
        </w:r>
      </w:del>
      <w:r w:rsidRPr="007F025B">
        <w:rPr>
          <w:rFonts w:ascii="Century Gothic" w:hAnsi="Century Gothic"/>
          <w:sz w:val="24"/>
          <w:szCs w:val="24"/>
        </w:rPr>
        <w:t>en palabras monosílabas en poemas, rimas y canciones</w:t>
      </w:r>
      <w:r w:rsidR="00DB6663" w:rsidRPr="007F025B">
        <w:rPr>
          <w:rFonts w:ascii="Century Gothic" w:hAnsi="Century Gothic"/>
          <w:sz w:val="24"/>
          <w:szCs w:val="24"/>
        </w:rPr>
        <w:t xml:space="preserve"> </w:t>
      </w:r>
      <w:del w:id="44" w:author="Portatil CCB" w:date="2014-06-14T15:02:00Z">
        <w:r w:rsidR="00DB6663" w:rsidRPr="007F025B" w:rsidDel="005C0FD3">
          <w:rPr>
            <w:rFonts w:ascii="Century Gothic" w:hAnsi="Century Gothic"/>
            <w:sz w:val="24"/>
            <w:szCs w:val="24"/>
          </w:rPr>
          <w:delText xml:space="preserve">trabajadas </w:delText>
        </w:r>
      </w:del>
      <w:ins w:id="45" w:author="Portatil CCB" w:date="2014-06-14T15:02:00Z">
        <w:r w:rsidR="005C0FD3" w:rsidRPr="007F025B">
          <w:rPr>
            <w:rFonts w:ascii="Century Gothic" w:hAnsi="Century Gothic"/>
            <w:sz w:val="24"/>
            <w:szCs w:val="24"/>
          </w:rPr>
          <w:t>trabajad</w:t>
        </w:r>
        <w:r w:rsidR="005C0FD3">
          <w:rPr>
            <w:rFonts w:ascii="Century Gothic" w:hAnsi="Century Gothic"/>
            <w:sz w:val="24"/>
            <w:szCs w:val="24"/>
          </w:rPr>
          <w:t>o</w:t>
        </w:r>
        <w:r w:rsidR="005C0FD3" w:rsidRPr="007F025B">
          <w:rPr>
            <w:rFonts w:ascii="Century Gothic" w:hAnsi="Century Gothic"/>
            <w:sz w:val="24"/>
            <w:szCs w:val="24"/>
          </w:rPr>
          <w:t xml:space="preserve">s </w:t>
        </w:r>
      </w:ins>
      <w:r w:rsidR="00DB6663" w:rsidRPr="007F025B">
        <w:rPr>
          <w:rFonts w:ascii="Century Gothic" w:hAnsi="Century Gothic"/>
          <w:sz w:val="24"/>
          <w:szCs w:val="24"/>
        </w:rPr>
        <w:t>durante el período</w:t>
      </w:r>
      <w:ins w:id="46" w:author="Portatil CCB" w:date="2014-06-14T15:02:00Z">
        <w:r w:rsidR="005C0FD3">
          <w:rPr>
            <w:rFonts w:ascii="Century Gothic" w:hAnsi="Century Gothic"/>
            <w:sz w:val="24"/>
            <w:szCs w:val="24"/>
          </w:rPr>
          <w:t>,</w:t>
        </w:r>
      </w:ins>
      <w:r w:rsidR="00DB6663" w:rsidRPr="007F025B">
        <w:rPr>
          <w:rFonts w:ascii="Century Gothic" w:hAnsi="Century Gothic"/>
          <w:sz w:val="24"/>
          <w:szCs w:val="24"/>
        </w:rPr>
        <w:t xml:space="preserve"> e i</w:t>
      </w:r>
      <w:r w:rsidRPr="007F025B">
        <w:rPr>
          <w:rFonts w:ascii="Century Gothic" w:hAnsi="Century Gothic"/>
          <w:sz w:val="24"/>
          <w:szCs w:val="24"/>
        </w:rPr>
        <w:t xml:space="preserve">dentificó todas las palabras de uso frecuente </w:t>
      </w:r>
      <w:del w:id="47" w:author="Portatil CCB" w:date="2014-06-14T15:03:00Z">
        <w:r w:rsidRPr="007F025B" w:rsidDel="005C0FD3">
          <w:rPr>
            <w:rFonts w:ascii="Century Gothic" w:hAnsi="Century Gothic"/>
            <w:sz w:val="24"/>
            <w:szCs w:val="24"/>
          </w:rPr>
          <w:delText>trabajadas</w:delText>
        </w:r>
      </w:del>
      <w:ins w:id="48" w:author="Portatil CCB" w:date="2014-06-14T15:03:00Z">
        <w:r w:rsidR="005C0FD3">
          <w:rPr>
            <w:rFonts w:ascii="Century Gothic" w:hAnsi="Century Gothic"/>
            <w:sz w:val="24"/>
            <w:szCs w:val="24"/>
          </w:rPr>
          <w:t>vist</w:t>
        </w:r>
        <w:r w:rsidR="005C0FD3" w:rsidRPr="007F025B">
          <w:rPr>
            <w:rFonts w:ascii="Century Gothic" w:hAnsi="Century Gothic"/>
            <w:sz w:val="24"/>
            <w:szCs w:val="24"/>
          </w:rPr>
          <w:t>as</w:t>
        </w:r>
      </w:ins>
      <w:r w:rsidR="003D69B8" w:rsidRPr="007F025B">
        <w:rPr>
          <w:rFonts w:ascii="Century Gothic" w:hAnsi="Century Gothic"/>
          <w:sz w:val="24"/>
          <w:szCs w:val="24"/>
        </w:rPr>
        <w:t>.</w:t>
      </w:r>
      <w:r w:rsidRPr="007F025B">
        <w:rPr>
          <w:rFonts w:ascii="Century Gothic" w:hAnsi="Century Gothic"/>
          <w:sz w:val="24"/>
          <w:szCs w:val="24"/>
        </w:rPr>
        <w:t xml:space="preserve"> </w:t>
      </w:r>
    </w:p>
    <w:p w14:paraId="1C2D9B81" w14:textId="69B68AAC" w:rsidR="006528AE" w:rsidRPr="007F025B" w:rsidRDefault="00DB6663" w:rsidP="00DB6663">
      <w:pPr>
        <w:jc w:val="both"/>
        <w:rPr>
          <w:rFonts w:ascii="Century Gothic" w:hAnsi="Century Gothic"/>
          <w:sz w:val="24"/>
          <w:szCs w:val="24"/>
        </w:rPr>
      </w:pPr>
      <w:r w:rsidRPr="007F025B">
        <w:rPr>
          <w:rFonts w:ascii="Century Gothic" w:hAnsi="Century Gothic"/>
          <w:sz w:val="24"/>
          <w:szCs w:val="24"/>
        </w:rPr>
        <w:t xml:space="preserve">En </w:t>
      </w:r>
      <w:del w:id="49" w:author="Portatil CCB" w:date="2014-06-14T15:03:00Z">
        <w:r w:rsidRPr="007F025B" w:rsidDel="001D387B">
          <w:rPr>
            <w:rFonts w:ascii="Century Gothic" w:hAnsi="Century Gothic"/>
            <w:sz w:val="24"/>
            <w:szCs w:val="24"/>
          </w:rPr>
          <w:delText>la habilidad de</w:delText>
        </w:r>
      </w:del>
      <w:ins w:id="50" w:author="Portatil CCB" w:date="2014-06-14T15:03:00Z">
        <w:r w:rsidR="001D387B">
          <w:rPr>
            <w:rFonts w:ascii="Century Gothic" w:hAnsi="Century Gothic"/>
            <w:sz w:val="24"/>
            <w:szCs w:val="24"/>
          </w:rPr>
          <w:t>lo que respecta al</w:t>
        </w:r>
      </w:ins>
      <w:r w:rsidRPr="007F025B">
        <w:rPr>
          <w:rFonts w:ascii="Century Gothic" w:hAnsi="Century Gothic"/>
          <w:sz w:val="24"/>
          <w:szCs w:val="24"/>
        </w:rPr>
        <w:t xml:space="preserve"> Habla</w:t>
      </w:r>
      <w:ins w:id="51" w:author="Portatil CCB" w:date="2014-06-14T15:03:00Z">
        <w:r w:rsidR="001D387B">
          <w:rPr>
            <w:rFonts w:ascii="Century Gothic" w:hAnsi="Century Gothic"/>
            <w:sz w:val="24"/>
            <w:szCs w:val="24"/>
          </w:rPr>
          <w:t>,</w:t>
        </w:r>
      </w:ins>
      <w:r w:rsidRPr="007F025B">
        <w:rPr>
          <w:rFonts w:ascii="Century Gothic" w:hAnsi="Century Gothic"/>
          <w:sz w:val="24"/>
          <w:szCs w:val="24"/>
        </w:rPr>
        <w:t xml:space="preserve"> </w:t>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r>
      <w:r w:rsidR="003D69B8" w:rsidRPr="007F025B">
        <w:rPr>
          <w:rFonts w:ascii="Century Gothic" w:hAnsi="Century Gothic"/>
          <w:sz w:val="24"/>
          <w:szCs w:val="24"/>
        </w:rPr>
        <w:softHyphen/>
        <w:t>________________</w:t>
      </w:r>
      <w:r w:rsidRPr="007F025B">
        <w:rPr>
          <w:rFonts w:ascii="Century Gothic" w:hAnsi="Century Gothic"/>
          <w:sz w:val="24"/>
          <w:szCs w:val="24"/>
        </w:rPr>
        <w:t>u</w:t>
      </w:r>
      <w:r w:rsidR="006528AE" w:rsidRPr="007F025B">
        <w:rPr>
          <w:rFonts w:ascii="Century Gothic" w:hAnsi="Century Gothic"/>
          <w:sz w:val="24"/>
          <w:szCs w:val="24"/>
        </w:rPr>
        <w:t>tilizó  frases simples para comunicar necesi</w:t>
      </w:r>
      <w:r w:rsidRPr="007F025B">
        <w:rPr>
          <w:rFonts w:ascii="Century Gothic" w:hAnsi="Century Gothic"/>
          <w:sz w:val="24"/>
          <w:szCs w:val="24"/>
        </w:rPr>
        <w:t>dades, sentimientos y opiniones</w:t>
      </w:r>
      <w:ins w:id="52" w:author="Portatil CCB" w:date="2014-06-14T15:03:00Z">
        <w:r w:rsidR="001D387B">
          <w:rPr>
            <w:rFonts w:ascii="Century Gothic" w:hAnsi="Century Gothic"/>
            <w:sz w:val="24"/>
            <w:szCs w:val="24"/>
          </w:rPr>
          <w:t>,</w:t>
        </w:r>
      </w:ins>
      <w:r w:rsidRPr="007F025B">
        <w:rPr>
          <w:rFonts w:ascii="Century Gothic" w:hAnsi="Century Gothic"/>
          <w:sz w:val="24"/>
          <w:szCs w:val="24"/>
        </w:rPr>
        <w:t xml:space="preserve"> y n</w:t>
      </w:r>
      <w:r w:rsidR="006528AE" w:rsidRPr="007F025B">
        <w:rPr>
          <w:rFonts w:ascii="Century Gothic" w:hAnsi="Century Gothic"/>
          <w:sz w:val="24"/>
          <w:szCs w:val="24"/>
        </w:rPr>
        <w:t xml:space="preserve">ombró palabras con los sonidos iniciales </w:t>
      </w:r>
      <w:r w:rsidRPr="007F025B">
        <w:rPr>
          <w:rFonts w:ascii="Century Gothic" w:hAnsi="Century Gothic"/>
          <w:sz w:val="24"/>
          <w:szCs w:val="24"/>
        </w:rPr>
        <w:t xml:space="preserve"> y finales trabajados.</w:t>
      </w:r>
    </w:p>
    <w:p w14:paraId="1CB36919" w14:textId="0F002818" w:rsidR="006528AE" w:rsidRPr="007F025B" w:rsidRDefault="00DB6663" w:rsidP="00DB6663">
      <w:pPr>
        <w:jc w:val="both"/>
        <w:rPr>
          <w:rFonts w:ascii="Century Gothic" w:hAnsi="Century Gothic"/>
          <w:sz w:val="24"/>
          <w:szCs w:val="24"/>
        </w:rPr>
      </w:pPr>
      <w:r w:rsidRPr="007F025B">
        <w:rPr>
          <w:rFonts w:ascii="Century Gothic" w:hAnsi="Century Gothic"/>
          <w:sz w:val="24"/>
          <w:szCs w:val="24"/>
        </w:rPr>
        <w:t xml:space="preserve">En </w:t>
      </w:r>
      <w:del w:id="53" w:author="Portatil CCB" w:date="2014-06-14T15:03:00Z">
        <w:r w:rsidRPr="007F025B" w:rsidDel="001D387B">
          <w:rPr>
            <w:rFonts w:ascii="Century Gothic" w:hAnsi="Century Gothic"/>
            <w:sz w:val="24"/>
            <w:szCs w:val="24"/>
          </w:rPr>
          <w:delText>cuanto a la habilidad de</w:delText>
        </w:r>
      </w:del>
      <w:ins w:id="54" w:author="Portatil CCB" w:date="2014-06-14T15:03:00Z">
        <w:r w:rsidR="001D387B">
          <w:rPr>
            <w:rFonts w:ascii="Century Gothic" w:hAnsi="Century Gothic"/>
            <w:sz w:val="24"/>
            <w:szCs w:val="24"/>
          </w:rPr>
          <w:t>lo relativo a</w:t>
        </w:r>
      </w:ins>
      <w:r w:rsidRPr="007F025B">
        <w:rPr>
          <w:rFonts w:ascii="Century Gothic" w:hAnsi="Century Gothic"/>
          <w:sz w:val="24"/>
          <w:szCs w:val="24"/>
        </w:rPr>
        <w:t xml:space="preserve"> Visualización y Presentación</w:t>
      </w:r>
      <w:ins w:id="55" w:author="Portatil CCB" w:date="2014-06-14T15:03:00Z">
        <w:r w:rsidR="001D387B">
          <w:rPr>
            <w:rFonts w:ascii="Century Gothic" w:hAnsi="Century Gothic"/>
            <w:sz w:val="24"/>
            <w:szCs w:val="24"/>
          </w:rPr>
          <w:t>,</w:t>
        </w:r>
      </w:ins>
      <w:r w:rsidRPr="007F025B">
        <w:rPr>
          <w:rFonts w:ascii="Century Gothic" w:hAnsi="Century Gothic"/>
          <w:sz w:val="24"/>
          <w:szCs w:val="24"/>
        </w:rPr>
        <w:t xml:space="preserve"> a</w:t>
      </w:r>
      <w:r w:rsidR="006528AE" w:rsidRPr="007F025B">
        <w:rPr>
          <w:rFonts w:ascii="Century Gothic" w:hAnsi="Century Gothic"/>
          <w:sz w:val="24"/>
          <w:szCs w:val="24"/>
        </w:rPr>
        <w:t>soció la mayoría de  imágenes visuales encontradas en su entorno,  con su significado.</w:t>
      </w:r>
    </w:p>
    <w:p w14:paraId="29D3B7A1" w14:textId="195F4349" w:rsidR="00612F5D" w:rsidRPr="007F025B" w:rsidRDefault="00DB6663" w:rsidP="00DB6663">
      <w:pPr>
        <w:jc w:val="both"/>
        <w:rPr>
          <w:rFonts w:ascii="Century Gothic" w:hAnsi="Century Gothic"/>
          <w:sz w:val="24"/>
          <w:szCs w:val="24"/>
        </w:rPr>
      </w:pPr>
      <w:r w:rsidRPr="007F025B">
        <w:rPr>
          <w:rFonts w:ascii="Century Gothic" w:hAnsi="Century Gothic"/>
          <w:sz w:val="24"/>
          <w:szCs w:val="24"/>
        </w:rPr>
        <w:t xml:space="preserve">En </w:t>
      </w:r>
      <w:del w:id="56" w:author="Portatil CCB" w:date="2014-06-14T15:03:00Z">
        <w:r w:rsidRPr="007F025B" w:rsidDel="001D387B">
          <w:rPr>
            <w:rFonts w:ascii="Century Gothic" w:hAnsi="Century Gothic"/>
            <w:sz w:val="24"/>
            <w:szCs w:val="24"/>
          </w:rPr>
          <w:delText xml:space="preserve">la habilidad de </w:delText>
        </w:r>
      </w:del>
      <w:r w:rsidRPr="007F025B">
        <w:rPr>
          <w:rFonts w:ascii="Century Gothic" w:hAnsi="Century Gothic"/>
          <w:sz w:val="24"/>
          <w:szCs w:val="24"/>
        </w:rPr>
        <w:t>Lectura, _________________i</w:t>
      </w:r>
      <w:r w:rsidR="006528AE" w:rsidRPr="007F025B">
        <w:rPr>
          <w:rFonts w:ascii="Century Gothic" w:hAnsi="Century Gothic"/>
          <w:sz w:val="24"/>
          <w:szCs w:val="24"/>
        </w:rPr>
        <w:t>dentificó la estructura de una his</w:t>
      </w:r>
      <w:r w:rsidRPr="007F025B">
        <w:rPr>
          <w:rFonts w:ascii="Century Gothic" w:hAnsi="Century Gothic"/>
          <w:sz w:val="24"/>
          <w:szCs w:val="24"/>
        </w:rPr>
        <w:t>toria: inicio, nudo y desenlace, l</w:t>
      </w:r>
      <w:r w:rsidR="006528AE" w:rsidRPr="007F025B">
        <w:rPr>
          <w:rFonts w:ascii="Century Gothic" w:hAnsi="Century Gothic"/>
          <w:sz w:val="24"/>
          <w:szCs w:val="24"/>
        </w:rPr>
        <w:t>ogró hacer inferen</w:t>
      </w:r>
      <w:r w:rsidRPr="007F025B">
        <w:rPr>
          <w:rFonts w:ascii="Century Gothic" w:hAnsi="Century Gothic"/>
          <w:sz w:val="24"/>
          <w:szCs w:val="24"/>
        </w:rPr>
        <w:t>cias en la lectura de un texto</w:t>
      </w:r>
      <w:ins w:id="57" w:author="Portatil CCB" w:date="2014-06-14T15:04:00Z">
        <w:r w:rsidR="001D387B">
          <w:rPr>
            <w:rFonts w:ascii="Century Gothic" w:hAnsi="Century Gothic"/>
            <w:sz w:val="24"/>
            <w:szCs w:val="24"/>
          </w:rPr>
          <w:t>,</w:t>
        </w:r>
      </w:ins>
      <w:r w:rsidRPr="007F025B">
        <w:rPr>
          <w:rFonts w:ascii="Century Gothic" w:hAnsi="Century Gothic"/>
          <w:sz w:val="24"/>
          <w:szCs w:val="24"/>
        </w:rPr>
        <w:t xml:space="preserve"> y l</w:t>
      </w:r>
      <w:r w:rsidR="006528AE" w:rsidRPr="007F025B">
        <w:rPr>
          <w:rFonts w:ascii="Century Gothic" w:hAnsi="Century Gothic"/>
          <w:sz w:val="24"/>
          <w:szCs w:val="24"/>
        </w:rPr>
        <w:t xml:space="preserve">eyó y comprendió todas las palabras de alta frecuencia trabajadas durante el período </w:t>
      </w:r>
    </w:p>
    <w:p w14:paraId="3A386345" w14:textId="7E49948E" w:rsidR="006528AE" w:rsidRPr="007F025B" w:rsidRDefault="00612F5D" w:rsidP="00DB6663">
      <w:pPr>
        <w:jc w:val="both"/>
        <w:rPr>
          <w:rFonts w:ascii="Century Gothic" w:hAnsi="Century Gothic"/>
          <w:sz w:val="24"/>
          <w:szCs w:val="24"/>
        </w:rPr>
      </w:pPr>
      <w:r w:rsidRPr="007F025B">
        <w:rPr>
          <w:rFonts w:ascii="Century Gothic" w:hAnsi="Century Gothic"/>
          <w:sz w:val="24"/>
          <w:szCs w:val="24"/>
        </w:rPr>
        <w:t>E</w:t>
      </w:r>
      <w:r w:rsidR="00DB6663" w:rsidRPr="007F025B">
        <w:rPr>
          <w:rFonts w:ascii="Century Gothic" w:hAnsi="Century Gothic"/>
          <w:sz w:val="24"/>
          <w:szCs w:val="24"/>
        </w:rPr>
        <w:t xml:space="preserve">n cuanto a </w:t>
      </w:r>
      <w:del w:id="58" w:author="Portatil CCB" w:date="2014-06-14T15:04:00Z">
        <w:r w:rsidR="00DB6663" w:rsidRPr="007F025B" w:rsidDel="001D387B">
          <w:rPr>
            <w:rFonts w:ascii="Century Gothic" w:hAnsi="Century Gothic"/>
            <w:sz w:val="24"/>
            <w:szCs w:val="24"/>
          </w:rPr>
          <w:delText xml:space="preserve">la habilidad de </w:delText>
        </w:r>
      </w:del>
      <w:r w:rsidR="00DB6663" w:rsidRPr="007F025B">
        <w:rPr>
          <w:rFonts w:ascii="Century Gothic" w:hAnsi="Century Gothic"/>
          <w:sz w:val="24"/>
          <w:szCs w:val="24"/>
        </w:rPr>
        <w:t>Escritura, _______________e</w:t>
      </w:r>
      <w:r w:rsidR="006528AE" w:rsidRPr="007F025B">
        <w:rPr>
          <w:rFonts w:ascii="Century Gothic" w:hAnsi="Century Gothic"/>
          <w:sz w:val="24"/>
          <w:szCs w:val="24"/>
        </w:rPr>
        <w:t>scribió mensajes con significado, utilizando la  estructura propia del texto tra</w:t>
      </w:r>
      <w:r w:rsidR="00DB6663" w:rsidRPr="007F025B">
        <w:rPr>
          <w:rFonts w:ascii="Century Gothic" w:hAnsi="Century Gothic"/>
          <w:sz w:val="24"/>
          <w:szCs w:val="24"/>
        </w:rPr>
        <w:t>bajado en el “</w:t>
      </w:r>
      <w:proofErr w:type="spellStart"/>
      <w:r w:rsidR="00DB6663" w:rsidRPr="007F025B">
        <w:rPr>
          <w:rFonts w:ascii="Century Gothic" w:hAnsi="Century Gothic"/>
          <w:sz w:val="24"/>
          <w:szCs w:val="24"/>
        </w:rPr>
        <w:t>Morning</w:t>
      </w:r>
      <w:proofErr w:type="spellEnd"/>
      <w:r w:rsidR="00DB6663" w:rsidRPr="007F025B">
        <w:rPr>
          <w:rFonts w:ascii="Century Gothic" w:hAnsi="Century Gothic"/>
          <w:sz w:val="24"/>
          <w:szCs w:val="24"/>
        </w:rPr>
        <w:t xml:space="preserve"> </w:t>
      </w:r>
      <w:proofErr w:type="spellStart"/>
      <w:r w:rsidR="00DB6663" w:rsidRPr="007F025B">
        <w:rPr>
          <w:rFonts w:ascii="Century Gothic" w:hAnsi="Century Gothic"/>
          <w:sz w:val="24"/>
          <w:szCs w:val="24"/>
        </w:rPr>
        <w:t>Message</w:t>
      </w:r>
      <w:proofErr w:type="spellEnd"/>
      <w:r w:rsidR="00DB6663" w:rsidRPr="007F025B">
        <w:rPr>
          <w:rFonts w:ascii="Century Gothic" w:hAnsi="Century Gothic"/>
          <w:sz w:val="24"/>
          <w:szCs w:val="24"/>
        </w:rPr>
        <w:t>” y e</w:t>
      </w:r>
      <w:r w:rsidR="006528AE" w:rsidRPr="007F025B">
        <w:rPr>
          <w:rFonts w:ascii="Century Gothic" w:hAnsi="Century Gothic"/>
          <w:sz w:val="24"/>
          <w:szCs w:val="24"/>
        </w:rPr>
        <w:t xml:space="preserve">scribió varias palabras monosílabas utilizando los sonidos iniciales  y finales </w:t>
      </w:r>
      <w:r w:rsidR="00DB6663" w:rsidRPr="007F025B">
        <w:rPr>
          <w:rFonts w:ascii="Century Gothic" w:hAnsi="Century Gothic"/>
          <w:sz w:val="24"/>
          <w:szCs w:val="24"/>
        </w:rPr>
        <w:t xml:space="preserve"> </w:t>
      </w:r>
      <w:del w:id="59" w:author="Portatil CCB" w:date="2014-06-14T15:04:00Z">
        <w:r w:rsidR="006528AE" w:rsidRPr="007F025B" w:rsidDel="001D387B">
          <w:rPr>
            <w:rFonts w:ascii="Century Gothic" w:hAnsi="Century Gothic"/>
            <w:sz w:val="24"/>
            <w:szCs w:val="24"/>
          </w:rPr>
          <w:delText>trabajados</w:delText>
        </w:r>
      </w:del>
      <w:ins w:id="60" w:author="Portatil CCB" w:date="2014-06-14T15:04:00Z">
        <w:r w:rsidR="001D387B">
          <w:rPr>
            <w:rFonts w:ascii="Century Gothic" w:hAnsi="Century Gothic"/>
            <w:sz w:val="24"/>
            <w:szCs w:val="24"/>
          </w:rPr>
          <w:t>visto</w:t>
        </w:r>
        <w:r w:rsidR="001D387B" w:rsidRPr="007F025B">
          <w:rPr>
            <w:rFonts w:ascii="Century Gothic" w:hAnsi="Century Gothic"/>
            <w:sz w:val="24"/>
            <w:szCs w:val="24"/>
          </w:rPr>
          <w:t>s</w:t>
        </w:r>
      </w:ins>
      <w:r w:rsidR="006528AE" w:rsidRPr="007F025B">
        <w:rPr>
          <w:rFonts w:ascii="Century Gothic" w:hAnsi="Century Gothic"/>
          <w:sz w:val="24"/>
          <w:szCs w:val="24"/>
        </w:rPr>
        <w:t>.</w:t>
      </w:r>
    </w:p>
    <w:p w14:paraId="2045285B" w14:textId="77777777" w:rsidR="008A54C5" w:rsidRDefault="008A54C5" w:rsidP="008A54C5">
      <w:pPr>
        <w:jc w:val="both"/>
        <w:rPr>
          <w:ins w:id="61" w:author="Portatil CCB" w:date="2014-06-14T18:25:00Z"/>
          <w:rFonts w:ascii="Century Gothic" w:hAnsi="Century Gothic"/>
          <w:sz w:val="24"/>
          <w:szCs w:val="24"/>
        </w:rPr>
      </w:pPr>
    </w:p>
    <w:p w14:paraId="667A12C1" w14:textId="77777777" w:rsidR="00651B1C" w:rsidRPr="007F025B" w:rsidRDefault="00651B1C" w:rsidP="008A54C5">
      <w:pPr>
        <w:jc w:val="both"/>
        <w:rPr>
          <w:rFonts w:ascii="Century Gothic" w:hAnsi="Century Gothic"/>
          <w:sz w:val="24"/>
          <w:szCs w:val="24"/>
        </w:rPr>
      </w:pPr>
    </w:p>
    <w:p w14:paraId="182A002E" w14:textId="77777777" w:rsidR="00DB6663" w:rsidRPr="007F025B" w:rsidRDefault="00DB6663" w:rsidP="00DB6663">
      <w:pPr>
        <w:jc w:val="center"/>
        <w:rPr>
          <w:rFonts w:ascii="Century Gothic" w:hAnsi="Century Gothic"/>
          <w:b/>
          <w:sz w:val="24"/>
          <w:szCs w:val="24"/>
        </w:rPr>
      </w:pPr>
      <w:r w:rsidRPr="007F025B">
        <w:rPr>
          <w:rFonts w:ascii="Century Gothic" w:hAnsi="Century Gothic"/>
          <w:b/>
          <w:sz w:val="24"/>
          <w:szCs w:val="24"/>
        </w:rPr>
        <w:lastRenderedPageBreak/>
        <w:t>BASIC/LANGUAGE/KINDER</w:t>
      </w:r>
    </w:p>
    <w:p w14:paraId="1E55A560" w14:textId="6D7D3C23" w:rsidR="003D69B8" w:rsidRPr="007F025B" w:rsidRDefault="00DB6663" w:rsidP="00DB6663">
      <w:pPr>
        <w:jc w:val="both"/>
        <w:rPr>
          <w:rFonts w:ascii="Century Gothic" w:hAnsi="Century Gothic"/>
          <w:sz w:val="24"/>
          <w:szCs w:val="24"/>
        </w:rPr>
      </w:pPr>
      <w:r w:rsidRPr="007F025B">
        <w:rPr>
          <w:rFonts w:ascii="Century Gothic" w:hAnsi="Century Gothic"/>
          <w:sz w:val="24"/>
          <w:szCs w:val="24"/>
        </w:rPr>
        <w:t xml:space="preserve">En </w:t>
      </w:r>
      <w:del w:id="62" w:author="Portatil CCB" w:date="2014-06-14T15:04:00Z">
        <w:r w:rsidRPr="007F025B" w:rsidDel="001D387B">
          <w:rPr>
            <w:rFonts w:ascii="Century Gothic" w:hAnsi="Century Gothic"/>
            <w:sz w:val="24"/>
            <w:szCs w:val="24"/>
          </w:rPr>
          <w:delText>la habilidad de</w:delText>
        </w:r>
      </w:del>
      <w:ins w:id="63" w:author="Portatil CCB" w:date="2014-06-14T15:04:00Z">
        <w:r w:rsidR="001D387B">
          <w:rPr>
            <w:rFonts w:ascii="Century Gothic" w:hAnsi="Century Gothic"/>
            <w:sz w:val="24"/>
            <w:szCs w:val="24"/>
          </w:rPr>
          <w:t>cuanto a</w:t>
        </w:r>
      </w:ins>
      <w:r w:rsidRPr="007F025B">
        <w:rPr>
          <w:rFonts w:ascii="Century Gothic" w:hAnsi="Century Gothic"/>
          <w:sz w:val="24"/>
          <w:szCs w:val="24"/>
        </w:rPr>
        <w:t xml:space="preserve"> Escucha</w:t>
      </w:r>
      <w:ins w:id="64" w:author="Portatil CCB" w:date="2014-06-14T15:05:00Z">
        <w:r w:rsidR="001D387B">
          <w:rPr>
            <w:rFonts w:ascii="Century Gothic" w:hAnsi="Century Gothic"/>
            <w:sz w:val="24"/>
            <w:szCs w:val="24"/>
          </w:rPr>
          <w:t>,</w:t>
        </w:r>
      </w:ins>
      <w:r w:rsidRPr="007F025B">
        <w:rPr>
          <w:rFonts w:ascii="Century Gothic" w:hAnsi="Century Gothic"/>
          <w:sz w:val="24"/>
          <w:szCs w:val="24"/>
        </w:rPr>
        <w:t xml:space="preserve"> _________________ mostró en ocasiones tener una buena comprensión del lenguaje oral,  respondiendo con acciones y</w:t>
      </w:r>
      <w:r w:rsidR="00966565" w:rsidRPr="007F025B">
        <w:rPr>
          <w:rFonts w:ascii="Century Gothic" w:hAnsi="Century Gothic"/>
          <w:sz w:val="24"/>
          <w:szCs w:val="24"/>
        </w:rPr>
        <w:t xml:space="preserve"> palabras; </w:t>
      </w:r>
      <w:r w:rsidRPr="007F025B">
        <w:rPr>
          <w:rFonts w:ascii="Century Gothic" w:hAnsi="Century Gothic"/>
          <w:sz w:val="24"/>
          <w:szCs w:val="24"/>
        </w:rPr>
        <w:t xml:space="preserve">identificó algunos de los sonidos iniciales   y finales  en palabras monosílabas en poemas, rimas y canciones trabajadas durante el período e identificó algunas de las palabras de uso frecuente </w:t>
      </w:r>
      <w:del w:id="65" w:author="Portatil CCB" w:date="2014-06-14T15:10:00Z">
        <w:r w:rsidRPr="007F025B" w:rsidDel="001D387B">
          <w:rPr>
            <w:rFonts w:ascii="Century Gothic" w:hAnsi="Century Gothic"/>
            <w:sz w:val="24"/>
            <w:szCs w:val="24"/>
          </w:rPr>
          <w:delText>trabajadas</w:delText>
        </w:r>
      </w:del>
      <w:ins w:id="66" w:author="Portatil CCB" w:date="2014-06-14T15:10:00Z">
        <w:r w:rsidR="001D387B">
          <w:rPr>
            <w:rFonts w:ascii="Century Gothic" w:hAnsi="Century Gothic"/>
            <w:sz w:val="24"/>
            <w:szCs w:val="24"/>
          </w:rPr>
          <w:t>vistas</w:t>
        </w:r>
      </w:ins>
      <w:r w:rsidR="003D69B8" w:rsidRPr="007F025B">
        <w:rPr>
          <w:rFonts w:ascii="Century Gothic" w:hAnsi="Century Gothic"/>
          <w:sz w:val="24"/>
          <w:szCs w:val="24"/>
        </w:rPr>
        <w:t>.</w:t>
      </w:r>
      <w:r w:rsidRPr="007F025B">
        <w:rPr>
          <w:rFonts w:ascii="Century Gothic" w:hAnsi="Century Gothic"/>
          <w:sz w:val="24"/>
          <w:szCs w:val="24"/>
        </w:rPr>
        <w:t xml:space="preserve"> </w:t>
      </w:r>
    </w:p>
    <w:p w14:paraId="56B62459" w14:textId="7878EE37" w:rsidR="00DB6663" w:rsidRPr="007F025B" w:rsidRDefault="00DB6663" w:rsidP="00DB6663">
      <w:pPr>
        <w:jc w:val="both"/>
        <w:rPr>
          <w:rFonts w:ascii="Century Gothic" w:hAnsi="Century Gothic"/>
          <w:sz w:val="24"/>
          <w:szCs w:val="24"/>
        </w:rPr>
      </w:pPr>
      <w:del w:id="67" w:author="Portatil CCB" w:date="2014-06-14T15:10:00Z">
        <w:r w:rsidRPr="007F025B" w:rsidDel="001D387B">
          <w:rPr>
            <w:rFonts w:ascii="Century Gothic" w:hAnsi="Century Gothic"/>
            <w:sz w:val="24"/>
            <w:szCs w:val="24"/>
          </w:rPr>
          <w:delText>En la habilidad de</w:delText>
        </w:r>
      </w:del>
      <w:ins w:id="68" w:author="Portatil CCB" w:date="2014-06-14T15:10:00Z">
        <w:r w:rsidR="001D387B">
          <w:rPr>
            <w:rFonts w:ascii="Century Gothic" w:hAnsi="Century Gothic"/>
            <w:sz w:val="24"/>
            <w:szCs w:val="24"/>
          </w:rPr>
          <w:t>Con respecto al</w:t>
        </w:r>
      </w:ins>
      <w:r w:rsidRPr="007F025B">
        <w:rPr>
          <w:rFonts w:ascii="Century Gothic" w:hAnsi="Century Gothic"/>
          <w:sz w:val="24"/>
          <w:szCs w:val="24"/>
        </w:rPr>
        <w:t xml:space="preserve"> Habla</w:t>
      </w:r>
      <w:ins w:id="69" w:author="Portatil CCB" w:date="2014-06-14T15:10:00Z">
        <w:r w:rsidR="001D387B">
          <w:rPr>
            <w:rFonts w:ascii="Century Gothic" w:hAnsi="Century Gothic"/>
            <w:sz w:val="24"/>
            <w:szCs w:val="24"/>
          </w:rPr>
          <w:t>,</w:t>
        </w:r>
      </w:ins>
      <w:r w:rsidRPr="007F025B">
        <w:rPr>
          <w:rFonts w:ascii="Century Gothic" w:hAnsi="Century Gothic"/>
          <w:sz w:val="24"/>
          <w:szCs w:val="24"/>
        </w:rPr>
        <w:t xml:space="preserve"> requirió del parafraseo del profesor para comunicar necesidades, sentimientos y opiniones</w:t>
      </w:r>
      <w:ins w:id="70" w:author="Portatil CCB" w:date="2014-06-14T15:10:00Z">
        <w:r w:rsidR="001D387B">
          <w:rPr>
            <w:rFonts w:ascii="Century Gothic" w:hAnsi="Century Gothic"/>
            <w:sz w:val="24"/>
            <w:szCs w:val="24"/>
          </w:rPr>
          <w:t>,</w:t>
        </w:r>
      </w:ins>
      <w:r w:rsidRPr="007F025B">
        <w:rPr>
          <w:rFonts w:ascii="Century Gothic" w:hAnsi="Century Gothic"/>
          <w:sz w:val="24"/>
          <w:szCs w:val="24"/>
        </w:rPr>
        <w:t xml:space="preserve"> y nombró algunas palabras con los sonidos iniciales y finales trabajados.</w:t>
      </w:r>
    </w:p>
    <w:p w14:paraId="249D4752" w14:textId="0AEA3257" w:rsidR="00DB6663" w:rsidRPr="007F025B" w:rsidRDefault="00DB6663" w:rsidP="00626BF1">
      <w:pPr>
        <w:jc w:val="both"/>
        <w:rPr>
          <w:rFonts w:ascii="Century Gothic" w:hAnsi="Century Gothic"/>
          <w:sz w:val="24"/>
          <w:szCs w:val="24"/>
        </w:rPr>
      </w:pPr>
      <w:r w:rsidRPr="007F025B">
        <w:rPr>
          <w:rFonts w:ascii="Century Gothic" w:hAnsi="Century Gothic"/>
          <w:sz w:val="24"/>
          <w:szCs w:val="24"/>
        </w:rPr>
        <w:t xml:space="preserve">En </w:t>
      </w:r>
      <w:del w:id="71" w:author="Portatil CCB" w:date="2014-06-14T15:10:00Z">
        <w:r w:rsidRPr="007F025B" w:rsidDel="001D387B">
          <w:rPr>
            <w:rFonts w:ascii="Century Gothic" w:hAnsi="Century Gothic"/>
            <w:sz w:val="24"/>
            <w:szCs w:val="24"/>
          </w:rPr>
          <w:delText xml:space="preserve">cuanto a la habilidad de </w:delText>
        </w:r>
      </w:del>
      <w:r w:rsidRPr="007F025B">
        <w:rPr>
          <w:rFonts w:ascii="Century Gothic" w:hAnsi="Century Gothic"/>
          <w:sz w:val="24"/>
          <w:szCs w:val="24"/>
        </w:rPr>
        <w:t>Visualización y Presentación</w:t>
      </w:r>
      <w:ins w:id="72" w:author="Portatil CCB" w:date="2014-06-14T15:10:00Z">
        <w:r w:rsidR="001D387B">
          <w:rPr>
            <w:rFonts w:ascii="Century Gothic" w:hAnsi="Century Gothic"/>
            <w:sz w:val="24"/>
            <w:szCs w:val="24"/>
          </w:rPr>
          <w:t>,</w:t>
        </w:r>
      </w:ins>
      <w:r w:rsidRPr="007F025B">
        <w:rPr>
          <w:rFonts w:ascii="Century Gothic" w:hAnsi="Century Gothic"/>
          <w:sz w:val="24"/>
          <w:szCs w:val="24"/>
        </w:rPr>
        <w:t xml:space="preserve"> </w:t>
      </w:r>
      <w:r w:rsidR="00626BF1" w:rsidRPr="007F025B">
        <w:rPr>
          <w:rFonts w:ascii="Century Gothic" w:hAnsi="Century Gothic"/>
          <w:sz w:val="24"/>
          <w:szCs w:val="24"/>
        </w:rPr>
        <w:t>_____________</w:t>
      </w:r>
      <w:r w:rsidRPr="007F025B">
        <w:rPr>
          <w:rFonts w:ascii="Century Gothic" w:hAnsi="Century Gothic"/>
          <w:sz w:val="24"/>
          <w:szCs w:val="24"/>
        </w:rPr>
        <w:t>asoció algunas de las  imágenes visuales encontradas en su entorno,  con su significado.</w:t>
      </w:r>
    </w:p>
    <w:p w14:paraId="40C5D83A" w14:textId="1C2CDDCE" w:rsidR="00DB6663" w:rsidRPr="007F025B" w:rsidRDefault="00626BF1" w:rsidP="00626BF1">
      <w:pPr>
        <w:jc w:val="both"/>
        <w:rPr>
          <w:rFonts w:ascii="Century Gothic" w:hAnsi="Century Gothic"/>
          <w:sz w:val="24"/>
          <w:szCs w:val="24"/>
        </w:rPr>
      </w:pPr>
      <w:r w:rsidRPr="007F025B">
        <w:rPr>
          <w:rFonts w:ascii="Century Gothic" w:hAnsi="Century Gothic"/>
          <w:sz w:val="24"/>
          <w:szCs w:val="24"/>
        </w:rPr>
        <w:t xml:space="preserve">En </w:t>
      </w:r>
      <w:del w:id="73" w:author="Portatil CCB" w:date="2014-06-14T15:11:00Z">
        <w:r w:rsidRPr="007F025B" w:rsidDel="001D387B">
          <w:rPr>
            <w:rFonts w:ascii="Century Gothic" w:hAnsi="Century Gothic"/>
            <w:sz w:val="24"/>
            <w:szCs w:val="24"/>
          </w:rPr>
          <w:delText>la habilidad de</w:delText>
        </w:r>
      </w:del>
      <w:ins w:id="74" w:author="Portatil CCB" w:date="2014-06-14T15:11:00Z">
        <w:r w:rsidR="001D387B">
          <w:rPr>
            <w:rFonts w:ascii="Century Gothic" w:hAnsi="Century Gothic"/>
            <w:sz w:val="24"/>
            <w:szCs w:val="24"/>
          </w:rPr>
          <w:t>cuanto a</w:t>
        </w:r>
      </w:ins>
      <w:r w:rsidRPr="007F025B">
        <w:rPr>
          <w:rFonts w:ascii="Century Gothic" w:hAnsi="Century Gothic"/>
          <w:sz w:val="24"/>
          <w:szCs w:val="24"/>
        </w:rPr>
        <w:t xml:space="preserve"> Lectura, _________________i</w:t>
      </w:r>
      <w:r w:rsidR="00DB6663" w:rsidRPr="007F025B">
        <w:rPr>
          <w:rFonts w:ascii="Century Gothic" w:hAnsi="Century Gothic"/>
          <w:sz w:val="24"/>
          <w:szCs w:val="24"/>
        </w:rPr>
        <w:t xml:space="preserve">dentificó dos partes de </w:t>
      </w:r>
      <w:ins w:id="75" w:author="Portatil CCB" w:date="2014-06-14T15:12:00Z">
        <w:r w:rsidR="001D387B">
          <w:rPr>
            <w:rFonts w:ascii="Century Gothic" w:hAnsi="Century Gothic"/>
            <w:sz w:val="24"/>
            <w:szCs w:val="24"/>
          </w:rPr>
          <w:t xml:space="preserve">las tres que componen </w:t>
        </w:r>
      </w:ins>
      <w:r w:rsidR="00DB6663" w:rsidRPr="007F025B">
        <w:rPr>
          <w:rFonts w:ascii="Century Gothic" w:hAnsi="Century Gothic"/>
          <w:sz w:val="24"/>
          <w:szCs w:val="24"/>
        </w:rPr>
        <w:t>la estructura de una historia: Inicio</w:t>
      </w:r>
      <w:r w:rsidR="00B43273">
        <w:rPr>
          <w:rFonts w:ascii="Century Gothic" w:hAnsi="Century Gothic"/>
          <w:sz w:val="24"/>
          <w:szCs w:val="24"/>
        </w:rPr>
        <w:t xml:space="preserve"> y/</w:t>
      </w:r>
      <w:proofErr w:type="gramStart"/>
      <w:r w:rsidR="00B43273">
        <w:rPr>
          <w:rFonts w:ascii="Century Gothic" w:hAnsi="Century Gothic"/>
          <w:sz w:val="24"/>
          <w:szCs w:val="24"/>
        </w:rPr>
        <w:t xml:space="preserve">o </w:t>
      </w:r>
      <w:r w:rsidR="00DB6663" w:rsidRPr="007F025B">
        <w:rPr>
          <w:rFonts w:ascii="Century Gothic" w:hAnsi="Century Gothic"/>
          <w:sz w:val="24"/>
          <w:szCs w:val="24"/>
        </w:rPr>
        <w:t>,</w:t>
      </w:r>
      <w:proofErr w:type="gramEnd"/>
      <w:r w:rsidR="00DB6663" w:rsidRPr="007F025B">
        <w:rPr>
          <w:rFonts w:ascii="Century Gothic" w:hAnsi="Century Gothic"/>
          <w:sz w:val="24"/>
          <w:szCs w:val="24"/>
        </w:rPr>
        <w:t xml:space="preserve"> nu</w:t>
      </w:r>
      <w:r w:rsidRPr="007F025B">
        <w:rPr>
          <w:rFonts w:ascii="Century Gothic" w:hAnsi="Century Gothic"/>
          <w:sz w:val="24"/>
          <w:szCs w:val="24"/>
        </w:rPr>
        <w:t>do y/o desenlace</w:t>
      </w:r>
      <w:ins w:id="76" w:author="Portatil CCB" w:date="2014-06-14T15:12:00Z">
        <w:r w:rsidR="001D387B">
          <w:rPr>
            <w:rFonts w:ascii="Century Gothic" w:hAnsi="Century Gothic"/>
            <w:sz w:val="24"/>
            <w:szCs w:val="24"/>
          </w:rPr>
          <w:t>.</w:t>
        </w:r>
      </w:ins>
      <w:del w:id="77" w:author="Portatil CCB" w:date="2014-06-14T15:12:00Z">
        <w:r w:rsidRPr="007F025B" w:rsidDel="001D387B">
          <w:rPr>
            <w:rFonts w:ascii="Century Gothic" w:hAnsi="Century Gothic"/>
            <w:sz w:val="24"/>
            <w:szCs w:val="24"/>
          </w:rPr>
          <w:delText>;</w:delText>
        </w:r>
      </w:del>
      <w:r w:rsidRPr="007F025B">
        <w:rPr>
          <w:rFonts w:ascii="Century Gothic" w:hAnsi="Century Gothic"/>
          <w:sz w:val="24"/>
          <w:szCs w:val="24"/>
        </w:rPr>
        <w:t xml:space="preserve"> </w:t>
      </w:r>
      <w:ins w:id="78" w:author="Portatil CCB" w:date="2014-06-14T15:12:00Z">
        <w:r w:rsidR="001D387B">
          <w:rPr>
            <w:rFonts w:ascii="Century Gothic" w:hAnsi="Century Gothic"/>
            <w:sz w:val="24"/>
            <w:szCs w:val="24"/>
          </w:rPr>
          <w:t>C</w:t>
        </w:r>
      </w:ins>
      <w:del w:id="79" w:author="Portatil CCB" w:date="2014-06-14T15:12:00Z">
        <w:r w:rsidRPr="007F025B" w:rsidDel="001D387B">
          <w:rPr>
            <w:rFonts w:ascii="Century Gothic" w:hAnsi="Century Gothic"/>
            <w:sz w:val="24"/>
            <w:szCs w:val="24"/>
          </w:rPr>
          <w:delText>c</w:delText>
        </w:r>
      </w:del>
      <w:r w:rsidR="00DB6663" w:rsidRPr="007F025B">
        <w:rPr>
          <w:rFonts w:ascii="Century Gothic" w:hAnsi="Century Gothic"/>
          <w:sz w:val="24"/>
          <w:szCs w:val="24"/>
        </w:rPr>
        <w:t>on preguntas muy puntuales por parte del profesor, logró hacer inferen</w:t>
      </w:r>
      <w:r w:rsidRPr="007F025B">
        <w:rPr>
          <w:rFonts w:ascii="Century Gothic" w:hAnsi="Century Gothic"/>
          <w:sz w:val="24"/>
          <w:szCs w:val="24"/>
        </w:rPr>
        <w:t>cias en la lectura de un texto</w:t>
      </w:r>
      <w:ins w:id="80" w:author="Portatil CCB" w:date="2014-06-14T15:12:00Z">
        <w:r w:rsidR="001D387B">
          <w:rPr>
            <w:rFonts w:ascii="Century Gothic" w:hAnsi="Century Gothic"/>
            <w:sz w:val="24"/>
            <w:szCs w:val="24"/>
          </w:rPr>
          <w:t>,</w:t>
        </w:r>
      </w:ins>
      <w:r w:rsidRPr="007F025B">
        <w:rPr>
          <w:rFonts w:ascii="Century Gothic" w:hAnsi="Century Gothic"/>
          <w:sz w:val="24"/>
          <w:szCs w:val="24"/>
        </w:rPr>
        <w:t xml:space="preserve"> y l</w:t>
      </w:r>
      <w:r w:rsidR="00DB6663" w:rsidRPr="007F025B">
        <w:rPr>
          <w:rFonts w:ascii="Century Gothic" w:hAnsi="Century Gothic"/>
          <w:sz w:val="24"/>
          <w:szCs w:val="24"/>
        </w:rPr>
        <w:t>eyó y comprendió algunas de  las palabras de alta frecuencia trabajadas durante el período</w:t>
      </w:r>
    </w:p>
    <w:p w14:paraId="0104EED5" w14:textId="77548786" w:rsidR="00DB6663" w:rsidRPr="007F025B" w:rsidRDefault="00317450" w:rsidP="00317450">
      <w:pPr>
        <w:jc w:val="both"/>
        <w:rPr>
          <w:rFonts w:ascii="Century Gothic" w:hAnsi="Century Gothic"/>
          <w:sz w:val="24"/>
          <w:szCs w:val="24"/>
        </w:rPr>
      </w:pPr>
      <w:r w:rsidRPr="007F025B">
        <w:rPr>
          <w:rFonts w:ascii="Century Gothic" w:hAnsi="Century Gothic"/>
          <w:sz w:val="24"/>
          <w:szCs w:val="24"/>
        </w:rPr>
        <w:t xml:space="preserve">En </w:t>
      </w:r>
      <w:del w:id="81" w:author="Portatil CCB" w:date="2014-06-14T15:12:00Z">
        <w:r w:rsidRPr="007F025B" w:rsidDel="001D387B">
          <w:rPr>
            <w:rFonts w:ascii="Century Gothic" w:hAnsi="Century Gothic"/>
            <w:sz w:val="24"/>
            <w:szCs w:val="24"/>
          </w:rPr>
          <w:delText>cuanto a la habilidad de</w:delText>
        </w:r>
      </w:del>
      <w:ins w:id="82" w:author="Portatil CCB" w:date="2014-06-14T15:12:00Z">
        <w:r w:rsidR="001D387B">
          <w:rPr>
            <w:rFonts w:ascii="Century Gothic" w:hAnsi="Century Gothic"/>
            <w:sz w:val="24"/>
            <w:szCs w:val="24"/>
          </w:rPr>
          <w:t>lo que respecta a</w:t>
        </w:r>
      </w:ins>
      <w:r w:rsidRPr="007F025B">
        <w:rPr>
          <w:rFonts w:ascii="Century Gothic" w:hAnsi="Century Gothic"/>
          <w:sz w:val="24"/>
          <w:szCs w:val="24"/>
        </w:rPr>
        <w:t xml:space="preserve"> Escritura, _______________e</w:t>
      </w:r>
      <w:r w:rsidR="00DB6663" w:rsidRPr="007F025B">
        <w:rPr>
          <w:rFonts w:ascii="Century Gothic" w:hAnsi="Century Gothic"/>
          <w:sz w:val="24"/>
          <w:szCs w:val="24"/>
        </w:rPr>
        <w:t>scribió mensajes con significado, teniendo en cuenta  algunas partes de la estructura del texto tra</w:t>
      </w:r>
      <w:r w:rsidRPr="007F025B">
        <w:rPr>
          <w:rFonts w:ascii="Century Gothic" w:hAnsi="Century Gothic"/>
          <w:sz w:val="24"/>
          <w:szCs w:val="24"/>
        </w:rPr>
        <w:t>bajado en el “</w:t>
      </w:r>
      <w:proofErr w:type="spellStart"/>
      <w:r w:rsidRPr="007F025B">
        <w:rPr>
          <w:rFonts w:ascii="Century Gothic" w:hAnsi="Century Gothic"/>
          <w:sz w:val="24"/>
          <w:szCs w:val="24"/>
        </w:rPr>
        <w:t>Morning</w:t>
      </w:r>
      <w:proofErr w:type="spellEnd"/>
      <w:r w:rsidRPr="007F025B">
        <w:rPr>
          <w:rFonts w:ascii="Century Gothic" w:hAnsi="Century Gothic"/>
          <w:sz w:val="24"/>
          <w:szCs w:val="24"/>
        </w:rPr>
        <w:t xml:space="preserve"> </w:t>
      </w:r>
      <w:proofErr w:type="spellStart"/>
      <w:r w:rsidRPr="007F025B">
        <w:rPr>
          <w:rFonts w:ascii="Century Gothic" w:hAnsi="Century Gothic"/>
          <w:sz w:val="24"/>
          <w:szCs w:val="24"/>
        </w:rPr>
        <w:t>Message</w:t>
      </w:r>
      <w:proofErr w:type="spellEnd"/>
      <w:ins w:id="83" w:author="Portatil CCB" w:date="2014-06-14T15:12:00Z">
        <w:r w:rsidR="001D387B">
          <w:rPr>
            <w:rFonts w:ascii="Century Gothic" w:hAnsi="Century Gothic"/>
            <w:sz w:val="24"/>
            <w:szCs w:val="24"/>
          </w:rPr>
          <w:t>,</w:t>
        </w:r>
      </w:ins>
      <w:del w:id="84" w:author="Portatil CCB" w:date="2014-06-14T15:12:00Z">
        <w:r w:rsidRPr="007F025B" w:rsidDel="001D387B">
          <w:rPr>
            <w:rFonts w:ascii="Century Gothic" w:hAnsi="Century Gothic"/>
            <w:sz w:val="24"/>
            <w:szCs w:val="24"/>
          </w:rPr>
          <w:delText>.</w:delText>
        </w:r>
      </w:del>
      <w:r w:rsidRPr="007F025B">
        <w:rPr>
          <w:rFonts w:ascii="Century Gothic" w:hAnsi="Century Gothic"/>
          <w:sz w:val="24"/>
          <w:szCs w:val="24"/>
        </w:rPr>
        <w:t>” y e</w:t>
      </w:r>
      <w:r w:rsidR="00DB6663" w:rsidRPr="007F025B">
        <w:rPr>
          <w:rFonts w:ascii="Century Gothic" w:hAnsi="Century Gothic"/>
          <w:sz w:val="24"/>
          <w:szCs w:val="24"/>
        </w:rPr>
        <w:t xml:space="preserve">scribió algunas palabras monosílabas utilizando los sonidos iniciales y finales </w:t>
      </w:r>
      <w:del w:id="85" w:author="Portatil CCB" w:date="2014-06-14T15:12:00Z">
        <w:r w:rsidR="00DB6663" w:rsidRPr="007F025B" w:rsidDel="001D387B">
          <w:rPr>
            <w:rFonts w:ascii="Century Gothic" w:hAnsi="Century Gothic"/>
            <w:sz w:val="24"/>
            <w:szCs w:val="24"/>
          </w:rPr>
          <w:delText>trabajados</w:delText>
        </w:r>
      </w:del>
      <w:ins w:id="86" w:author="Portatil CCB" w:date="2014-06-14T15:12:00Z">
        <w:r w:rsidR="001D387B">
          <w:rPr>
            <w:rFonts w:ascii="Century Gothic" w:hAnsi="Century Gothic"/>
            <w:sz w:val="24"/>
            <w:szCs w:val="24"/>
          </w:rPr>
          <w:t>vistos</w:t>
        </w:r>
      </w:ins>
      <w:r w:rsidR="00DB6663" w:rsidRPr="007F025B">
        <w:rPr>
          <w:rFonts w:ascii="Century Gothic" w:hAnsi="Century Gothic"/>
          <w:sz w:val="24"/>
          <w:szCs w:val="24"/>
        </w:rPr>
        <w:t>.</w:t>
      </w:r>
    </w:p>
    <w:p w14:paraId="354B18FA" w14:textId="77777777" w:rsidR="009D18CE" w:rsidRPr="007F025B" w:rsidRDefault="009D18CE" w:rsidP="00317450">
      <w:pPr>
        <w:jc w:val="both"/>
        <w:rPr>
          <w:rFonts w:ascii="Century Gothic" w:hAnsi="Century Gothic"/>
          <w:sz w:val="24"/>
          <w:szCs w:val="24"/>
        </w:rPr>
      </w:pPr>
    </w:p>
    <w:p w14:paraId="1D0A001F" w14:textId="77777777" w:rsidR="009D18CE" w:rsidRPr="007F025B" w:rsidRDefault="009D18CE" w:rsidP="009D18CE">
      <w:pPr>
        <w:jc w:val="center"/>
        <w:rPr>
          <w:rFonts w:ascii="Century Gothic" w:hAnsi="Century Gothic"/>
          <w:b/>
          <w:sz w:val="24"/>
          <w:szCs w:val="24"/>
        </w:rPr>
      </w:pPr>
      <w:r w:rsidRPr="007F025B">
        <w:rPr>
          <w:rFonts w:ascii="Century Gothic" w:hAnsi="Century Gothic"/>
          <w:b/>
          <w:sz w:val="24"/>
          <w:szCs w:val="24"/>
        </w:rPr>
        <w:t>LOW/LANGUAGE/KINDER</w:t>
      </w:r>
    </w:p>
    <w:p w14:paraId="23B36750" w14:textId="65763062" w:rsidR="005C786F" w:rsidRPr="007F025B" w:rsidRDefault="005C786F" w:rsidP="005C786F">
      <w:pPr>
        <w:jc w:val="both"/>
        <w:rPr>
          <w:rFonts w:ascii="Century Gothic" w:hAnsi="Century Gothic"/>
          <w:sz w:val="24"/>
          <w:szCs w:val="24"/>
        </w:rPr>
      </w:pPr>
      <w:r w:rsidRPr="007F025B">
        <w:rPr>
          <w:rFonts w:ascii="Century Gothic" w:hAnsi="Century Gothic"/>
          <w:sz w:val="24"/>
          <w:szCs w:val="24"/>
        </w:rPr>
        <w:t xml:space="preserve">En </w:t>
      </w:r>
      <w:del w:id="87" w:author="Portatil CCB" w:date="2014-06-14T15:16:00Z">
        <w:r w:rsidRPr="007F025B" w:rsidDel="007345EC">
          <w:rPr>
            <w:rFonts w:ascii="Century Gothic" w:hAnsi="Century Gothic"/>
            <w:sz w:val="24"/>
            <w:szCs w:val="24"/>
          </w:rPr>
          <w:delText>la habilidad de</w:delText>
        </w:r>
      </w:del>
      <w:ins w:id="88" w:author="Portatil CCB" w:date="2014-06-14T15:16:00Z">
        <w:r w:rsidR="007345EC">
          <w:rPr>
            <w:rFonts w:ascii="Century Gothic" w:hAnsi="Century Gothic"/>
            <w:sz w:val="24"/>
            <w:szCs w:val="24"/>
          </w:rPr>
          <w:t>cuanto a</w:t>
        </w:r>
      </w:ins>
      <w:r w:rsidRPr="007F025B">
        <w:rPr>
          <w:rFonts w:ascii="Century Gothic" w:hAnsi="Century Gothic"/>
          <w:sz w:val="24"/>
          <w:szCs w:val="24"/>
        </w:rPr>
        <w:t xml:space="preserve"> Escucha</w:t>
      </w:r>
      <w:ins w:id="89" w:author="Portatil CCB" w:date="2014-06-14T15:16:00Z">
        <w:r w:rsidR="007345EC">
          <w:rPr>
            <w:rFonts w:ascii="Century Gothic" w:hAnsi="Century Gothic"/>
            <w:sz w:val="24"/>
            <w:szCs w:val="24"/>
          </w:rPr>
          <w:t>,</w:t>
        </w:r>
      </w:ins>
      <w:r w:rsidRPr="007F025B">
        <w:rPr>
          <w:rFonts w:ascii="Century Gothic" w:hAnsi="Century Gothic"/>
          <w:sz w:val="24"/>
          <w:szCs w:val="24"/>
        </w:rPr>
        <w:t xml:space="preserve"> _________________ no demostró comprensión </w:t>
      </w:r>
      <w:del w:id="90" w:author="Portatil CCB" w:date="2014-06-14T15:16:00Z">
        <w:r w:rsidRPr="007F025B" w:rsidDel="007345EC">
          <w:rPr>
            <w:rFonts w:ascii="Century Gothic" w:hAnsi="Century Gothic"/>
            <w:sz w:val="24"/>
            <w:szCs w:val="24"/>
          </w:rPr>
          <w:delText>de lo que se dijo</w:delText>
        </w:r>
      </w:del>
      <w:ins w:id="91" w:author="Portatil CCB" w:date="2014-06-14T15:16:00Z">
        <w:r w:rsidR="007345EC">
          <w:rPr>
            <w:rFonts w:ascii="Century Gothic" w:hAnsi="Century Gothic"/>
            <w:sz w:val="24"/>
            <w:szCs w:val="24"/>
          </w:rPr>
          <w:t>del lenguaje hablado,</w:t>
        </w:r>
      </w:ins>
      <w:del w:id="92" w:author="Portatil CCB" w:date="2014-06-14T15:17:00Z">
        <w:r w:rsidRPr="007F025B" w:rsidDel="007345EC">
          <w:rPr>
            <w:rFonts w:ascii="Century Gothic" w:hAnsi="Century Gothic"/>
            <w:sz w:val="24"/>
            <w:szCs w:val="24"/>
          </w:rPr>
          <w:delText>;</w:delText>
        </w:r>
      </w:del>
      <w:r w:rsidRPr="007F025B">
        <w:rPr>
          <w:rFonts w:ascii="Century Gothic" w:hAnsi="Century Gothic"/>
          <w:sz w:val="24"/>
          <w:szCs w:val="24"/>
        </w:rPr>
        <w:t xml:space="preserve"> </w:t>
      </w:r>
      <w:ins w:id="93" w:author="Portatil CCB" w:date="2014-06-14T15:17:00Z">
        <w:r w:rsidR="007345EC">
          <w:rPr>
            <w:rFonts w:ascii="Century Gothic" w:hAnsi="Century Gothic"/>
            <w:sz w:val="24"/>
            <w:szCs w:val="24"/>
          </w:rPr>
          <w:t xml:space="preserve">pues </w:t>
        </w:r>
      </w:ins>
      <w:r w:rsidRPr="007F025B">
        <w:rPr>
          <w:rFonts w:ascii="Century Gothic" w:hAnsi="Century Gothic"/>
          <w:sz w:val="24"/>
          <w:szCs w:val="24"/>
        </w:rPr>
        <w:t>no respondió de manera oral, visual</w:t>
      </w:r>
      <w:ins w:id="94" w:author="Portatil CCB" w:date="2014-06-14T15:17:00Z">
        <w:r w:rsidR="007345EC">
          <w:rPr>
            <w:rFonts w:ascii="Century Gothic" w:hAnsi="Century Gothic"/>
            <w:sz w:val="24"/>
            <w:szCs w:val="24"/>
          </w:rPr>
          <w:t>,</w:t>
        </w:r>
      </w:ins>
      <w:r w:rsidRPr="007F025B">
        <w:rPr>
          <w:rFonts w:ascii="Century Gothic" w:hAnsi="Century Gothic"/>
          <w:sz w:val="24"/>
          <w:szCs w:val="24"/>
        </w:rPr>
        <w:t xml:space="preserve"> ni escrita. Se recomienda proveer espacios de escucha en inglés por medio de  programas educativos (TV, películas, Internet y páginas sugeridas en nuestro wiki,  entre otros) o de diálogos informales con adultos. _______________no identificó los sonidos iniciales </w:t>
      </w:r>
      <w:del w:id="95" w:author="Portatil CCB" w:date="2014-06-14T15:17:00Z">
        <w:r w:rsidRPr="007F025B" w:rsidDel="007345EC">
          <w:rPr>
            <w:rFonts w:ascii="Century Gothic" w:hAnsi="Century Gothic"/>
            <w:sz w:val="24"/>
            <w:szCs w:val="24"/>
          </w:rPr>
          <w:delText xml:space="preserve">  </w:delText>
        </w:r>
      </w:del>
      <w:r w:rsidRPr="007F025B">
        <w:rPr>
          <w:rFonts w:ascii="Century Gothic" w:hAnsi="Century Gothic"/>
          <w:sz w:val="24"/>
          <w:szCs w:val="24"/>
        </w:rPr>
        <w:t>ni finales  trabajados. Se recomienda repasarlos diariamente en casa</w:t>
      </w:r>
      <w:ins w:id="96" w:author="Portatil CCB" w:date="2014-06-14T15:18:00Z">
        <w:r w:rsidR="007345EC">
          <w:rPr>
            <w:rFonts w:ascii="Century Gothic" w:hAnsi="Century Gothic"/>
            <w:sz w:val="24"/>
            <w:szCs w:val="24"/>
          </w:rPr>
          <w:t>,</w:t>
        </w:r>
      </w:ins>
      <w:r w:rsidRPr="007F025B">
        <w:rPr>
          <w:rFonts w:ascii="Century Gothic" w:hAnsi="Century Gothic"/>
          <w:sz w:val="24"/>
          <w:szCs w:val="24"/>
        </w:rPr>
        <w:t xml:space="preserve"> utilizando juegos didácticos y las páginas de internet sugeridas en nuestro Wiki. ______________no identificó las palabras de uso frecuente trabajadas. Se recomienda repasarlas diariamente en casa utilizando juegos didácticos sugeridos en nuestras páginas del wiki.</w:t>
      </w:r>
    </w:p>
    <w:p w14:paraId="348F332E" w14:textId="60AF923B" w:rsidR="005C786F" w:rsidRPr="007F025B" w:rsidRDefault="005C786F" w:rsidP="005C786F">
      <w:pPr>
        <w:jc w:val="both"/>
        <w:rPr>
          <w:rFonts w:ascii="Century Gothic" w:hAnsi="Century Gothic"/>
          <w:sz w:val="24"/>
          <w:szCs w:val="24"/>
        </w:rPr>
      </w:pPr>
      <w:r w:rsidRPr="007F025B">
        <w:rPr>
          <w:rFonts w:ascii="Century Gothic" w:hAnsi="Century Gothic"/>
          <w:sz w:val="24"/>
          <w:szCs w:val="24"/>
        </w:rPr>
        <w:lastRenderedPageBreak/>
        <w:t xml:space="preserve">En cuanto </w:t>
      </w:r>
      <w:del w:id="97" w:author="Portatil CCB" w:date="2014-06-14T15:18:00Z">
        <w:r w:rsidRPr="007F025B" w:rsidDel="007345EC">
          <w:rPr>
            <w:rFonts w:ascii="Century Gothic" w:hAnsi="Century Gothic"/>
            <w:sz w:val="24"/>
            <w:szCs w:val="24"/>
          </w:rPr>
          <w:delText>a la habilidad de</w:delText>
        </w:r>
      </w:del>
      <w:ins w:id="98" w:author="Portatil CCB" w:date="2014-06-14T15:18:00Z">
        <w:r w:rsidR="007345EC">
          <w:rPr>
            <w:rFonts w:ascii="Century Gothic" w:hAnsi="Century Gothic"/>
            <w:sz w:val="24"/>
            <w:szCs w:val="24"/>
          </w:rPr>
          <w:t>al</w:t>
        </w:r>
      </w:ins>
      <w:r w:rsidRPr="007F025B">
        <w:rPr>
          <w:rFonts w:ascii="Century Gothic" w:hAnsi="Century Gothic"/>
          <w:sz w:val="24"/>
          <w:szCs w:val="24"/>
        </w:rPr>
        <w:t xml:space="preserve"> Habla</w:t>
      </w:r>
      <w:ins w:id="99" w:author="Portatil CCB" w:date="2014-06-14T15:18:00Z">
        <w:r w:rsidR="007345EC">
          <w:rPr>
            <w:rFonts w:ascii="Century Gothic" w:hAnsi="Century Gothic"/>
            <w:sz w:val="24"/>
            <w:szCs w:val="24"/>
          </w:rPr>
          <w:t>,</w:t>
        </w:r>
      </w:ins>
      <w:r w:rsidRPr="007F025B">
        <w:rPr>
          <w:rFonts w:ascii="Century Gothic" w:hAnsi="Century Gothic"/>
          <w:sz w:val="24"/>
          <w:szCs w:val="24"/>
        </w:rPr>
        <w:t xml:space="preserve"> _____________________no utilizó el lenguaje oral para expresar necesidades, sentimientos</w:t>
      </w:r>
      <w:ins w:id="100" w:author="Portatil CCB" w:date="2014-06-14T15:18:00Z">
        <w:r w:rsidR="007345EC">
          <w:rPr>
            <w:rFonts w:ascii="Century Gothic" w:hAnsi="Century Gothic"/>
            <w:sz w:val="24"/>
            <w:szCs w:val="24"/>
          </w:rPr>
          <w:t>,</w:t>
        </w:r>
      </w:ins>
      <w:r w:rsidRPr="007F025B">
        <w:rPr>
          <w:rFonts w:ascii="Century Gothic" w:hAnsi="Century Gothic"/>
          <w:sz w:val="24"/>
          <w:szCs w:val="24"/>
        </w:rPr>
        <w:t xml:space="preserve"> ni opiniones en inglés. Se recomienda proveer espacios de escucha y habla en inglés por medio de  programas educativos (TV, películas, Internet, entre otros) o de diálogos informales con adultos.</w:t>
      </w:r>
      <w:ins w:id="101" w:author="Portatil CCB" w:date="2014-06-14T15:18:00Z">
        <w:r w:rsidR="007345EC">
          <w:rPr>
            <w:rFonts w:ascii="Century Gothic" w:hAnsi="Century Gothic"/>
            <w:sz w:val="24"/>
            <w:szCs w:val="24"/>
          </w:rPr>
          <w:t xml:space="preserve"> </w:t>
        </w:r>
      </w:ins>
      <w:r w:rsidRPr="007F025B">
        <w:rPr>
          <w:rFonts w:ascii="Century Gothic" w:hAnsi="Century Gothic"/>
          <w:sz w:val="24"/>
          <w:szCs w:val="24"/>
        </w:rPr>
        <w:t xml:space="preserve">_______________no nombró palabras con los sonidos iniciales </w:t>
      </w:r>
      <w:del w:id="102" w:author="Portatil CCB" w:date="2014-06-14T15:18:00Z">
        <w:r w:rsidRPr="007F025B" w:rsidDel="007345EC">
          <w:rPr>
            <w:rFonts w:ascii="Century Gothic" w:hAnsi="Century Gothic"/>
            <w:sz w:val="24"/>
            <w:szCs w:val="24"/>
          </w:rPr>
          <w:delText xml:space="preserve"> </w:delText>
        </w:r>
      </w:del>
      <w:r w:rsidRPr="007F025B">
        <w:rPr>
          <w:rFonts w:ascii="Century Gothic" w:hAnsi="Century Gothic"/>
          <w:sz w:val="24"/>
          <w:szCs w:val="24"/>
        </w:rPr>
        <w:t xml:space="preserve">ni finales </w:t>
      </w:r>
      <w:del w:id="103" w:author="Portatil CCB" w:date="2014-06-14T15:18:00Z">
        <w:r w:rsidRPr="007F025B" w:rsidDel="007345EC">
          <w:rPr>
            <w:rFonts w:ascii="Century Gothic" w:hAnsi="Century Gothic"/>
            <w:sz w:val="24"/>
            <w:szCs w:val="24"/>
          </w:rPr>
          <w:delText xml:space="preserve"> </w:delText>
        </w:r>
      </w:del>
      <w:r w:rsidRPr="007F025B">
        <w:rPr>
          <w:rFonts w:ascii="Century Gothic" w:hAnsi="Century Gothic"/>
          <w:sz w:val="24"/>
          <w:szCs w:val="24"/>
        </w:rPr>
        <w:t>trabajados. Se recomienda repasarlos diariamente en casa utilizando juegos didácticos sugeridos en nuestras páginas del wiki.</w:t>
      </w:r>
    </w:p>
    <w:p w14:paraId="74AB3600" w14:textId="1DCDB0F6" w:rsidR="005C786F" w:rsidRPr="007F025B" w:rsidRDefault="005C786F" w:rsidP="005C786F">
      <w:pPr>
        <w:jc w:val="both"/>
        <w:rPr>
          <w:rFonts w:ascii="Century Gothic" w:hAnsi="Century Gothic"/>
          <w:sz w:val="24"/>
          <w:szCs w:val="24"/>
        </w:rPr>
      </w:pPr>
      <w:r w:rsidRPr="007F025B">
        <w:rPr>
          <w:rFonts w:ascii="Century Gothic" w:hAnsi="Century Gothic"/>
          <w:sz w:val="24"/>
          <w:szCs w:val="24"/>
        </w:rPr>
        <w:t xml:space="preserve">En </w:t>
      </w:r>
      <w:del w:id="104" w:author="Portatil CCB" w:date="2014-06-14T15:18:00Z">
        <w:r w:rsidRPr="007F025B" w:rsidDel="007345EC">
          <w:rPr>
            <w:rFonts w:ascii="Century Gothic" w:hAnsi="Century Gothic"/>
            <w:sz w:val="24"/>
            <w:szCs w:val="24"/>
          </w:rPr>
          <w:delText>la habilidad de</w:delText>
        </w:r>
      </w:del>
      <w:ins w:id="105" w:author="Portatil CCB" w:date="2014-06-14T15:18:00Z">
        <w:r w:rsidR="007345EC">
          <w:rPr>
            <w:rFonts w:ascii="Century Gothic" w:hAnsi="Century Gothic"/>
            <w:sz w:val="24"/>
            <w:szCs w:val="24"/>
          </w:rPr>
          <w:t>lo que respecta a</w:t>
        </w:r>
      </w:ins>
      <w:r w:rsidRPr="007F025B">
        <w:rPr>
          <w:rFonts w:ascii="Century Gothic" w:hAnsi="Century Gothic"/>
          <w:sz w:val="24"/>
          <w:szCs w:val="24"/>
        </w:rPr>
        <w:t xml:space="preserve"> Visualización y Presentación</w:t>
      </w:r>
      <w:ins w:id="106" w:author="Portatil CCB" w:date="2014-06-14T15:19:00Z">
        <w:r w:rsidR="007345EC">
          <w:rPr>
            <w:rFonts w:ascii="Century Gothic" w:hAnsi="Century Gothic"/>
            <w:sz w:val="24"/>
            <w:szCs w:val="24"/>
          </w:rPr>
          <w:t>,</w:t>
        </w:r>
      </w:ins>
      <w:r w:rsidRPr="007F025B">
        <w:rPr>
          <w:rFonts w:ascii="Century Gothic" w:hAnsi="Century Gothic"/>
          <w:sz w:val="24"/>
          <w:szCs w:val="24"/>
        </w:rPr>
        <w:t xml:space="preserve"> ________________asoció pocas  imágenes visuales encontradas en su entorno,  con su significado. Se sugiere proveer espacios de análisis de imágenes o textos visuales donde el niñ</w:t>
      </w:r>
      <w:r w:rsidR="00FB7E20">
        <w:rPr>
          <w:rFonts w:ascii="Century Gothic" w:hAnsi="Century Gothic"/>
          <w:sz w:val="24"/>
          <w:szCs w:val="24"/>
        </w:rPr>
        <w:t>o</w:t>
      </w:r>
      <w:r w:rsidRPr="007F025B">
        <w:rPr>
          <w:rFonts w:ascii="Century Gothic" w:hAnsi="Century Gothic"/>
          <w:sz w:val="24"/>
          <w:szCs w:val="24"/>
        </w:rPr>
        <w:t>/a analice la intención del creador.</w:t>
      </w:r>
    </w:p>
    <w:p w14:paraId="67438EBA" w14:textId="64F7D620" w:rsidR="005C786F" w:rsidRPr="007F025B" w:rsidRDefault="005C786F" w:rsidP="005C786F">
      <w:pPr>
        <w:jc w:val="both"/>
        <w:rPr>
          <w:rFonts w:ascii="Century Gothic" w:hAnsi="Century Gothic"/>
          <w:sz w:val="24"/>
          <w:szCs w:val="24"/>
        </w:rPr>
      </w:pPr>
      <w:r w:rsidRPr="007F025B">
        <w:rPr>
          <w:rFonts w:ascii="Century Gothic" w:hAnsi="Century Gothic"/>
          <w:sz w:val="24"/>
          <w:szCs w:val="24"/>
        </w:rPr>
        <w:t xml:space="preserve">En cuanto a </w:t>
      </w:r>
      <w:del w:id="107" w:author="Portatil CCB" w:date="2014-06-14T15:19:00Z">
        <w:r w:rsidRPr="007F025B" w:rsidDel="007345EC">
          <w:rPr>
            <w:rFonts w:ascii="Century Gothic" w:hAnsi="Century Gothic"/>
            <w:sz w:val="24"/>
            <w:szCs w:val="24"/>
          </w:rPr>
          <w:delText xml:space="preserve">la habilidad de </w:delText>
        </w:r>
      </w:del>
      <w:r w:rsidRPr="007F025B">
        <w:rPr>
          <w:rFonts w:ascii="Century Gothic" w:hAnsi="Century Gothic"/>
          <w:sz w:val="24"/>
          <w:szCs w:val="24"/>
        </w:rPr>
        <w:t>Lectura</w:t>
      </w:r>
      <w:ins w:id="108" w:author="Portatil CCB" w:date="2014-06-14T15:19:00Z">
        <w:r w:rsidR="007345EC">
          <w:rPr>
            <w:rFonts w:ascii="Century Gothic" w:hAnsi="Century Gothic"/>
            <w:sz w:val="24"/>
            <w:szCs w:val="24"/>
          </w:rPr>
          <w:t>,</w:t>
        </w:r>
      </w:ins>
      <w:r w:rsidRPr="007F025B">
        <w:rPr>
          <w:rFonts w:ascii="Century Gothic" w:hAnsi="Century Gothic"/>
          <w:sz w:val="24"/>
          <w:szCs w:val="24"/>
        </w:rPr>
        <w:t xml:space="preserve"> _______________no identificó las 3 partes de la estructura de una hist</w:t>
      </w:r>
      <w:r w:rsidR="00FB7E20">
        <w:rPr>
          <w:rFonts w:ascii="Century Gothic" w:hAnsi="Century Gothic"/>
          <w:sz w:val="24"/>
          <w:szCs w:val="24"/>
        </w:rPr>
        <w:t>oria (inicio, nudo y desenlace)</w:t>
      </w:r>
      <w:r w:rsidRPr="007F025B">
        <w:rPr>
          <w:rFonts w:ascii="Century Gothic" w:hAnsi="Century Gothic"/>
          <w:sz w:val="24"/>
          <w:szCs w:val="24"/>
        </w:rPr>
        <w:t>. Se sugiere realizar ejercicios prácticos donde el niño/a identifique estas tres partes en diferentes cuentos o historias. ________________no logró hacer inferencias en la lectura de un texto. Se recomienda practicar esta habilidad en casa, analizando diferentes cuentos, haciendo predicciones e inferencias.</w:t>
      </w:r>
      <w:ins w:id="109" w:author="Portatil CCB" w:date="2014-06-14T15:19:00Z">
        <w:r w:rsidR="007345EC">
          <w:rPr>
            <w:rFonts w:ascii="Century Gothic" w:hAnsi="Century Gothic"/>
            <w:sz w:val="24"/>
            <w:szCs w:val="24"/>
          </w:rPr>
          <w:t xml:space="preserve"> </w:t>
        </w:r>
      </w:ins>
      <w:r w:rsidRPr="007F025B">
        <w:rPr>
          <w:rFonts w:ascii="Century Gothic" w:hAnsi="Century Gothic"/>
          <w:sz w:val="24"/>
          <w:szCs w:val="24"/>
        </w:rPr>
        <w:t>_______________no leyó ni comprendió las palabras de alta frecuencia trabajadas este período. Se recomienda realizar actividades lúdicas con ellas, para que el niño se familiarice cada vez más con ellas.</w:t>
      </w:r>
    </w:p>
    <w:p w14:paraId="25C76D62" w14:textId="464D4B23" w:rsidR="005C786F" w:rsidRPr="007F025B" w:rsidRDefault="00E411ED" w:rsidP="00E2291D">
      <w:pPr>
        <w:jc w:val="both"/>
        <w:rPr>
          <w:rFonts w:ascii="Century Gothic" w:hAnsi="Century Gothic"/>
          <w:sz w:val="24"/>
          <w:szCs w:val="24"/>
        </w:rPr>
      </w:pPr>
      <w:del w:id="110" w:author="Portatil CCB" w:date="2014-06-14T15:20:00Z">
        <w:r w:rsidRPr="007F025B" w:rsidDel="007345EC">
          <w:rPr>
            <w:rFonts w:ascii="Century Gothic" w:hAnsi="Century Gothic"/>
            <w:sz w:val="24"/>
            <w:szCs w:val="24"/>
          </w:rPr>
          <w:delText>En cuanto a la habilidad de</w:delText>
        </w:r>
      </w:del>
      <w:ins w:id="111" w:author="Portatil CCB" w:date="2014-06-14T15:20:00Z">
        <w:r w:rsidR="007345EC">
          <w:rPr>
            <w:rFonts w:ascii="Century Gothic" w:hAnsi="Century Gothic"/>
            <w:sz w:val="24"/>
            <w:szCs w:val="24"/>
          </w:rPr>
          <w:t>Respecto a</w:t>
        </w:r>
      </w:ins>
      <w:r w:rsidRPr="007F025B">
        <w:rPr>
          <w:rFonts w:ascii="Century Gothic" w:hAnsi="Century Gothic"/>
          <w:sz w:val="24"/>
          <w:szCs w:val="24"/>
        </w:rPr>
        <w:t xml:space="preserve"> Escritura, ______________</w:t>
      </w:r>
      <w:del w:id="112" w:author="Portatil CCB" w:date="2014-06-14T15:20:00Z">
        <w:r w:rsidRPr="007F025B" w:rsidDel="007345EC">
          <w:rPr>
            <w:rFonts w:ascii="Century Gothic" w:hAnsi="Century Gothic"/>
            <w:sz w:val="24"/>
            <w:szCs w:val="24"/>
          </w:rPr>
          <w:delText>e</w:delText>
        </w:r>
        <w:r w:rsidR="005C786F" w:rsidRPr="007F025B" w:rsidDel="007345EC">
          <w:rPr>
            <w:rFonts w:ascii="Century Gothic" w:hAnsi="Century Gothic"/>
            <w:sz w:val="24"/>
            <w:szCs w:val="24"/>
          </w:rPr>
          <w:delText>scribió sin tener en cuenta</w:delText>
        </w:r>
      </w:del>
      <w:ins w:id="113" w:author="Portatil CCB" w:date="2014-06-14T15:20:00Z">
        <w:r w:rsidR="007345EC">
          <w:rPr>
            <w:rFonts w:ascii="Century Gothic" w:hAnsi="Century Gothic"/>
            <w:sz w:val="24"/>
            <w:szCs w:val="24"/>
          </w:rPr>
          <w:t>no aplicó</w:t>
        </w:r>
      </w:ins>
      <w:r w:rsidR="005C786F" w:rsidRPr="007F025B">
        <w:rPr>
          <w:rFonts w:ascii="Century Gothic" w:hAnsi="Century Gothic"/>
          <w:sz w:val="24"/>
          <w:szCs w:val="24"/>
        </w:rPr>
        <w:t xml:space="preserve"> la estructura del “</w:t>
      </w:r>
      <w:proofErr w:type="spellStart"/>
      <w:r w:rsidR="005C786F" w:rsidRPr="007F025B">
        <w:rPr>
          <w:rFonts w:ascii="Century Gothic" w:hAnsi="Century Gothic"/>
          <w:sz w:val="24"/>
          <w:szCs w:val="24"/>
        </w:rPr>
        <w:t>Morning</w:t>
      </w:r>
      <w:proofErr w:type="spellEnd"/>
      <w:r w:rsidR="005C786F" w:rsidRPr="007F025B">
        <w:rPr>
          <w:rFonts w:ascii="Century Gothic" w:hAnsi="Century Gothic"/>
          <w:sz w:val="24"/>
          <w:szCs w:val="24"/>
        </w:rPr>
        <w:t xml:space="preserve"> </w:t>
      </w:r>
      <w:proofErr w:type="spellStart"/>
      <w:r w:rsidR="005C786F" w:rsidRPr="007F025B">
        <w:rPr>
          <w:rFonts w:ascii="Century Gothic" w:hAnsi="Century Gothic"/>
          <w:sz w:val="24"/>
          <w:szCs w:val="24"/>
        </w:rPr>
        <w:t>Message</w:t>
      </w:r>
      <w:proofErr w:type="spellEnd"/>
      <w:r w:rsidR="005C786F" w:rsidRPr="007F025B">
        <w:rPr>
          <w:rFonts w:ascii="Century Gothic" w:hAnsi="Century Gothic"/>
          <w:sz w:val="24"/>
          <w:szCs w:val="24"/>
        </w:rPr>
        <w:t>”. Se recomienda practicar escri</w:t>
      </w:r>
      <w:r w:rsidR="00E2291D" w:rsidRPr="007F025B">
        <w:rPr>
          <w:rFonts w:ascii="Century Gothic" w:hAnsi="Century Gothic"/>
          <w:sz w:val="24"/>
          <w:szCs w:val="24"/>
        </w:rPr>
        <w:t>tura significativa diariamente.</w:t>
      </w:r>
      <w:ins w:id="114" w:author="Portatil CCB" w:date="2014-06-14T15:20:00Z">
        <w:r w:rsidR="007345EC">
          <w:rPr>
            <w:rFonts w:ascii="Century Gothic" w:hAnsi="Century Gothic"/>
            <w:sz w:val="24"/>
            <w:szCs w:val="24"/>
          </w:rPr>
          <w:t xml:space="preserve"> </w:t>
        </w:r>
      </w:ins>
      <w:r w:rsidR="00E2291D" w:rsidRPr="007F025B">
        <w:rPr>
          <w:rFonts w:ascii="Century Gothic" w:hAnsi="Century Gothic"/>
          <w:sz w:val="24"/>
          <w:szCs w:val="24"/>
        </w:rPr>
        <w:t>______________________e</w:t>
      </w:r>
      <w:r w:rsidR="005C786F" w:rsidRPr="007F025B">
        <w:rPr>
          <w:rFonts w:ascii="Century Gothic" w:hAnsi="Century Gothic"/>
          <w:sz w:val="24"/>
          <w:szCs w:val="24"/>
        </w:rPr>
        <w:t>scribió sin tener en cuenta los sonidos iniciales ni finales trabajados. Se recomienda practicar escritura significativa diariamente, enfatizando en los sonidos iniciales y finales.</w:t>
      </w:r>
    </w:p>
    <w:p w14:paraId="22A2D853" w14:textId="77777777" w:rsidR="00FE0B39" w:rsidRPr="007F025B" w:rsidRDefault="00FE0B39" w:rsidP="00FE0B39">
      <w:pPr>
        <w:jc w:val="center"/>
        <w:rPr>
          <w:rFonts w:ascii="Century Gothic" w:hAnsi="Century Gothic"/>
          <w:b/>
          <w:sz w:val="24"/>
          <w:szCs w:val="24"/>
        </w:rPr>
      </w:pPr>
    </w:p>
    <w:p w14:paraId="6C3E5A24" w14:textId="698AFD7A" w:rsidR="00FE0B39" w:rsidRPr="007F025B" w:rsidRDefault="00FE0B39" w:rsidP="00FE0B39">
      <w:pPr>
        <w:jc w:val="center"/>
        <w:rPr>
          <w:rFonts w:ascii="Century Gothic" w:hAnsi="Century Gothic"/>
          <w:b/>
          <w:sz w:val="24"/>
          <w:szCs w:val="24"/>
        </w:rPr>
      </w:pPr>
      <w:r w:rsidRPr="007F025B">
        <w:rPr>
          <w:rFonts w:ascii="Century Gothic" w:hAnsi="Century Gothic"/>
          <w:b/>
          <w:sz w:val="24"/>
          <w:szCs w:val="24"/>
        </w:rPr>
        <w:t>MATHS/GLOBAL</w:t>
      </w:r>
      <w:r w:rsidR="002E636C" w:rsidRPr="007F025B">
        <w:rPr>
          <w:rFonts w:ascii="Century Gothic" w:hAnsi="Century Gothic"/>
          <w:b/>
          <w:sz w:val="24"/>
          <w:szCs w:val="24"/>
        </w:rPr>
        <w:t>/KINDER</w:t>
      </w:r>
    </w:p>
    <w:p w14:paraId="2395B140" w14:textId="28F14B36" w:rsidR="00FE0B39" w:rsidRPr="007F025B" w:rsidRDefault="00FE0B39" w:rsidP="00FE0B39">
      <w:pPr>
        <w:jc w:val="both"/>
        <w:rPr>
          <w:rFonts w:ascii="Century Gothic" w:hAnsi="Century Gothic" w:cs="Arial"/>
          <w:sz w:val="24"/>
          <w:szCs w:val="24"/>
        </w:rPr>
      </w:pPr>
      <w:r w:rsidRPr="007F025B">
        <w:rPr>
          <w:rFonts w:ascii="Century Gothic" w:hAnsi="Century Gothic" w:cs="Arial"/>
          <w:sz w:val="24"/>
          <w:szCs w:val="24"/>
        </w:rPr>
        <w:t>Durante este periodo se realizaron actividades en las cuales los estudiantes recolectaron, organizaron e interpretaron información en gráficos de barras</w:t>
      </w:r>
      <w:ins w:id="115" w:author="Portatil CCB" w:date="2014-06-14T15:29:00Z">
        <w:r w:rsidR="00FD094A">
          <w:rPr>
            <w:rFonts w:ascii="Century Gothic" w:hAnsi="Century Gothic" w:cs="Arial"/>
            <w:sz w:val="24"/>
            <w:szCs w:val="24"/>
          </w:rPr>
          <w:t>,</w:t>
        </w:r>
      </w:ins>
      <w:r w:rsidRPr="007F025B">
        <w:rPr>
          <w:rFonts w:ascii="Century Gothic" w:hAnsi="Century Gothic" w:cs="Arial"/>
          <w:sz w:val="24"/>
          <w:szCs w:val="24"/>
        </w:rPr>
        <w:t xml:space="preserve"> e hicieron predicciones razonables de acuerdo con la información suministrada, utilizando diferentes materiales. Por otro lado, continuaron indagando acerca de las condiciones medibles de los objetos, a través de la </w:t>
      </w:r>
      <w:del w:id="116" w:author="Portatil CCB" w:date="2014-06-14T15:29:00Z">
        <w:r w:rsidRPr="007F025B" w:rsidDel="00FD094A">
          <w:rPr>
            <w:rFonts w:ascii="Century Gothic" w:hAnsi="Century Gothic" w:cs="Arial"/>
            <w:sz w:val="24"/>
            <w:szCs w:val="24"/>
          </w:rPr>
          <w:delText xml:space="preserve"> </w:delText>
        </w:r>
      </w:del>
      <w:r w:rsidRPr="007F025B">
        <w:rPr>
          <w:rFonts w:ascii="Century Gothic" w:hAnsi="Century Gothic" w:cs="Arial"/>
          <w:sz w:val="24"/>
          <w:szCs w:val="24"/>
        </w:rPr>
        <w:t>exploración, estimación y comparación, continuaron trabajando las figuras tridimensionales identificando sus características</w:t>
      </w:r>
      <w:ins w:id="117" w:author="Portatil CCB" w:date="2014-06-14T15:29:00Z">
        <w:r w:rsidR="00FD094A">
          <w:rPr>
            <w:rFonts w:ascii="Century Gothic" w:hAnsi="Century Gothic" w:cs="Arial"/>
            <w:sz w:val="24"/>
            <w:szCs w:val="24"/>
          </w:rPr>
          <w:t>,</w:t>
        </w:r>
      </w:ins>
      <w:r w:rsidRPr="007F025B">
        <w:rPr>
          <w:rFonts w:ascii="Century Gothic" w:hAnsi="Century Gothic" w:cs="Arial"/>
          <w:sz w:val="24"/>
          <w:szCs w:val="24"/>
        </w:rPr>
        <w:t xml:space="preserve"> y </w:t>
      </w:r>
      <w:del w:id="118" w:author="Portatil CCB" w:date="2014-06-14T15:29:00Z">
        <w:r w:rsidRPr="007F025B" w:rsidDel="00FD094A">
          <w:rPr>
            <w:rFonts w:ascii="Century Gothic" w:hAnsi="Century Gothic" w:cs="Arial"/>
            <w:sz w:val="24"/>
            <w:szCs w:val="24"/>
          </w:rPr>
          <w:delText xml:space="preserve"> </w:delText>
        </w:r>
      </w:del>
      <w:r w:rsidRPr="007F025B">
        <w:rPr>
          <w:rFonts w:ascii="Century Gothic" w:hAnsi="Century Gothic" w:cs="Arial"/>
          <w:sz w:val="24"/>
          <w:szCs w:val="24"/>
        </w:rPr>
        <w:t xml:space="preserve">diseñaron mapas teniendo en cuenta los puntos de referencia ubicados a la </w:t>
      </w:r>
      <w:r w:rsidRPr="007F025B">
        <w:rPr>
          <w:rFonts w:ascii="Century Gothic" w:hAnsi="Century Gothic" w:cs="Arial"/>
          <w:sz w:val="24"/>
          <w:szCs w:val="24"/>
        </w:rPr>
        <w:lastRenderedPageBreak/>
        <w:t>izquierda y a la derecha. También extendieron patrones hacia la izquierda y hacia la derecha con cuatro  variables,  registrándolos gráficamente.</w:t>
      </w:r>
    </w:p>
    <w:p w14:paraId="40BD9FAB" w14:textId="478A4145" w:rsidR="00FE0B39" w:rsidRDefault="00FE0B39" w:rsidP="00FE0B39">
      <w:pPr>
        <w:jc w:val="both"/>
        <w:rPr>
          <w:rFonts w:ascii="Century Gothic" w:hAnsi="Century Gothic" w:cs="Arial"/>
          <w:sz w:val="24"/>
          <w:szCs w:val="24"/>
        </w:rPr>
      </w:pPr>
      <w:r w:rsidRPr="007F025B">
        <w:rPr>
          <w:rFonts w:ascii="Century Gothic" w:hAnsi="Century Gothic" w:cs="Arial"/>
          <w:sz w:val="24"/>
          <w:szCs w:val="24"/>
        </w:rPr>
        <w:t>Nombraron los números hasta el 30, encontraron y nombraron cantidades de objetos hasta el 30</w:t>
      </w:r>
      <w:ins w:id="119" w:author="Portatil CCB" w:date="2014-06-14T15:30:00Z">
        <w:r w:rsidR="00FD094A">
          <w:rPr>
            <w:rFonts w:ascii="Century Gothic" w:hAnsi="Century Gothic" w:cs="Arial"/>
            <w:sz w:val="24"/>
            <w:szCs w:val="24"/>
          </w:rPr>
          <w:t>,</w:t>
        </w:r>
      </w:ins>
      <w:r w:rsidRPr="007F025B">
        <w:rPr>
          <w:rFonts w:ascii="Century Gothic" w:hAnsi="Century Gothic" w:cs="Arial"/>
          <w:sz w:val="24"/>
          <w:szCs w:val="24"/>
        </w:rPr>
        <w:t xml:space="preserve"> e </w:t>
      </w:r>
      <w:del w:id="120" w:author="Portatil CCB" w:date="2014-06-14T15:30:00Z">
        <w:r w:rsidRPr="007F025B" w:rsidDel="00FD094A">
          <w:rPr>
            <w:rFonts w:ascii="Century Gothic" w:hAnsi="Century Gothic" w:cs="Arial"/>
            <w:sz w:val="24"/>
            <w:szCs w:val="24"/>
          </w:rPr>
          <w:delText xml:space="preserve"> </w:delText>
        </w:r>
      </w:del>
      <w:r w:rsidRPr="007F025B">
        <w:rPr>
          <w:rFonts w:ascii="Century Gothic" w:hAnsi="Century Gothic" w:cs="Arial"/>
          <w:sz w:val="24"/>
          <w:szCs w:val="24"/>
        </w:rPr>
        <w:t xml:space="preserve">hicieron estimación de cantidades hasta el 20 en situaciones de la vida real. </w:t>
      </w:r>
      <w:del w:id="121" w:author="Portatil CCB" w:date="2014-06-14T15:30:00Z">
        <w:r w:rsidRPr="007F025B" w:rsidDel="00FD094A">
          <w:rPr>
            <w:rFonts w:ascii="Century Gothic" w:hAnsi="Century Gothic" w:cs="Arial"/>
            <w:sz w:val="24"/>
            <w:szCs w:val="24"/>
          </w:rPr>
          <w:delText xml:space="preserve"> </w:delText>
        </w:r>
      </w:del>
      <w:r w:rsidRPr="007F025B">
        <w:rPr>
          <w:rFonts w:ascii="Century Gothic" w:hAnsi="Century Gothic" w:cs="Arial"/>
          <w:sz w:val="24"/>
          <w:szCs w:val="24"/>
        </w:rPr>
        <w:t>Realizaron sumas sencillas utilizando las diferentes combinaciones hasta el 7</w:t>
      </w:r>
      <w:ins w:id="122" w:author="Portatil CCB" w:date="2014-06-14T15:31:00Z">
        <w:r w:rsidR="00FD094A">
          <w:rPr>
            <w:rFonts w:ascii="Century Gothic" w:hAnsi="Century Gothic" w:cs="Arial"/>
            <w:sz w:val="24"/>
            <w:szCs w:val="24"/>
          </w:rPr>
          <w:t>,</w:t>
        </w:r>
      </w:ins>
      <w:r w:rsidRPr="007F025B">
        <w:rPr>
          <w:rFonts w:ascii="Century Gothic" w:hAnsi="Century Gothic" w:cs="Arial"/>
          <w:sz w:val="24"/>
          <w:szCs w:val="24"/>
        </w:rPr>
        <w:t xml:space="preserve"> y empezaron el proceso de la resta,  escribiendo las ecuaciones a partir de las historias con números.</w:t>
      </w:r>
    </w:p>
    <w:p w14:paraId="06B9E823" w14:textId="77777777" w:rsidR="00024B5D" w:rsidRDefault="00024B5D" w:rsidP="00FE0B39">
      <w:pPr>
        <w:jc w:val="both"/>
        <w:rPr>
          <w:rFonts w:ascii="Century Gothic" w:hAnsi="Century Gothic" w:cs="Arial"/>
          <w:sz w:val="24"/>
          <w:szCs w:val="24"/>
        </w:rPr>
      </w:pPr>
    </w:p>
    <w:p w14:paraId="1CC4C028" w14:textId="77777777" w:rsidR="00024B5D" w:rsidRDefault="00024B5D" w:rsidP="00024B5D">
      <w:pPr>
        <w:jc w:val="center"/>
        <w:rPr>
          <w:rFonts w:ascii="Century Gothic" w:hAnsi="Century Gothic" w:cs="Arial"/>
          <w:b/>
          <w:sz w:val="24"/>
          <w:szCs w:val="24"/>
        </w:rPr>
      </w:pPr>
    </w:p>
    <w:p w14:paraId="250B3612" w14:textId="3A262296" w:rsidR="00024B5D" w:rsidRDefault="00024B5D" w:rsidP="00024B5D">
      <w:pPr>
        <w:jc w:val="center"/>
        <w:rPr>
          <w:rFonts w:ascii="Century Gothic" w:hAnsi="Century Gothic" w:cs="Arial"/>
          <w:b/>
          <w:sz w:val="24"/>
          <w:szCs w:val="24"/>
        </w:rPr>
      </w:pPr>
      <w:r w:rsidRPr="00024B5D">
        <w:rPr>
          <w:rFonts w:ascii="Century Gothic" w:hAnsi="Century Gothic" w:cs="Arial"/>
          <w:b/>
          <w:sz w:val="24"/>
          <w:szCs w:val="24"/>
        </w:rPr>
        <w:t>SUPERIOR/MATHS/KINDER</w:t>
      </w:r>
    </w:p>
    <w:p w14:paraId="3801CD88" w14:textId="029D80C4" w:rsidR="00024B5D" w:rsidRPr="00024B5D" w:rsidRDefault="00024B5D" w:rsidP="00024B5D">
      <w:pPr>
        <w:jc w:val="both"/>
        <w:rPr>
          <w:rFonts w:ascii="Century Gothic" w:hAnsi="Century Gothic"/>
        </w:rPr>
      </w:pPr>
      <w:r w:rsidRPr="00024B5D">
        <w:rPr>
          <w:rFonts w:ascii="Century Gothic" w:hAnsi="Century Gothic"/>
        </w:rPr>
        <w:t>En el eje de Manejo de Datos, _______________interpretó datos en un gráfico de barras a través de preguntas formuladas por el profesor, estableciendo comparaciones entre ellas. Predijo razonablemente posibles resultados: “</w:t>
      </w:r>
      <w:proofErr w:type="spellStart"/>
      <w:r w:rsidRPr="00024B5D">
        <w:rPr>
          <w:rFonts w:ascii="Century Gothic" w:hAnsi="Century Gothic"/>
        </w:rPr>
        <w:t>will</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might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y “</w:t>
      </w:r>
      <w:proofErr w:type="spellStart"/>
      <w:r w:rsidRPr="00024B5D">
        <w:rPr>
          <w:rFonts w:ascii="Century Gothic" w:hAnsi="Century Gothic"/>
        </w:rPr>
        <w:t>won´t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xml:space="preserve">” utilizando  diferentes materiales, </w:t>
      </w:r>
      <w:ins w:id="123" w:author="Portatil CCB" w:date="2014-06-14T16:24:00Z">
        <w:r w:rsidR="00EC043F">
          <w:rPr>
            <w:rFonts w:ascii="Century Gothic" w:hAnsi="Century Gothic"/>
          </w:rPr>
          <w:t>y</w:t>
        </w:r>
      </w:ins>
      <w:r w:rsidRPr="00024B5D">
        <w:rPr>
          <w:rFonts w:ascii="Century Gothic" w:hAnsi="Century Gothic"/>
        </w:rPr>
        <w:t xml:space="preserve"> justificando sus respuestas. </w:t>
      </w:r>
    </w:p>
    <w:p w14:paraId="38369BBF" w14:textId="7BAA9645" w:rsidR="00024B5D" w:rsidRPr="00024B5D" w:rsidRDefault="00024B5D" w:rsidP="00024B5D">
      <w:pPr>
        <w:jc w:val="both"/>
        <w:rPr>
          <w:rFonts w:ascii="Century Gothic" w:hAnsi="Century Gothic"/>
        </w:rPr>
      </w:pPr>
      <w:r w:rsidRPr="00024B5D">
        <w:rPr>
          <w:rFonts w:ascii="Century Gothic" w:hAnsi="Century Gothic"/>
        </w:rPr>
        <w:t>En el eje de Medición, utilizó el vocabulario relacionado con</w:t>
      </w:r>
      <w:del w:id="124" w:author="Portatil CCB" w:date="2014-06-14T16:26:00Z">
        <w:r w:rsidRPr="00024B5D" w:rsidDel="00EC043F">
          <w:rPr>
            <w:rFonts w:ascii="Century Gothic" w:hAnsi="Century Gothic"/>
          </w:rPr>
          <w:delText xml:space="preserve"> los</w:delText>
        </w:r>
      </w:del>
      <w:r w:rsidRPr="00024B5D">
        <w:rPr>
          <w:rFonts w:ascii="Century Gothic" w:hAnsi="Century Gothic"/>
        </w:rPr>
        <w:t xml:space="preserve">  atributos de </w:t>
      </w:r>
      <w:del w:id="125" w:author="Portatil CCB" w:date="2014-06-14T16:26:00Z">
        <w:r w:rsidRPr="00024B5D" w:rsidDel="00EC043F">
          <w:rPr>
            <w:rFonts w:ascii="Century Gothic" w:hAnsi="Century Gothic"/>
          </w:rPr>
          <w:delText xml:space="preserve">la </w:delText>
        </w:r>
      </w:del>
      <w:r w:rsidRPr="00024B5D">
        <w:rPr>
          <w:rFonts w:ascii="Century Gothic" w:hAnsi="Century Gothic"/>
        </w:rPr>
        <w:t>temperatura (</w:t>
      </w:r>
      <w:proofErr w:type="spellStart"/>
      <w:r w:rsidRPr="00024B5D">
        <w:rPr>
          <w:rFonts w:ascii="Century Gothic" w:hAnsi="Century Gothic"/>
        </w:rPr>
        <w:t>hot</w:t>
      </w:r>
      <w:proofErr w:type="spellEnd"/>
      <w:r w:rsidRPr="00024B5D">
        <w:rPr>
          <w:rFonts w:ascii="Century Gothic" w:hAnsi="Century Gothic"/>
        </w:rPr>
        <w:t xml:space="preserve">, </w:t>
      </w:r>
      <w:proofErr w:type="spellStart"/>
      <w:r w:rsidRPr="00024B5D">
        <w:rPr>
          <w:rFonts w:ascii="Century Gothic" w:hAnsi="Century Gothic"/>
        </w:rPr>
        <w:t>warm</w:t>
      </w:r>
      <w:proofErr w:type="spellEnd"/>
      <w:ins w:id="126" w:author="Portatil CCB" w:date="2014-06-14T16:26:00Z">
        <w:r w:rsidR="00EC043F">
          <w:rPr>
            <w:rFonts w:ascii="Century Gothic" w:hAnsi="Century Gothic"/>
          </w:rPr>
          <w:t>,</w:t>
        </w:r>
      </w:ins>
      <w:del w:id="127" w:author="Portatil CCB" w:date="2014-06-14T16:26:00Z">
        <w:r w:rsidRPr="00024B5D" w:rsidDel="00EC043F">
          <w:rPr>
            <w:rFonts w:ascii="Century Gothic" w:hAnsi="Century Gothic"/>
          </w:rPr>
          <w:delText xml:space="preserve"> and</w:delText>
        </w:r>
      </w:del>
      <w:r w:rsidRPr="00024B5D">
        <w:rPr>
          <w:rFonts w:ascii="Century Gothic" w:hAnsi="Century Gothic"/>
        </w:rPr>
        <w:t xml:space="preserve"> </w:t>
      </w:r>
      <w:proofErr w:type="spellStart"/>
      <w:r w:rsidRPr="00024B5D">
        <w:rPr>
          <w:rFonts w:ascii="Century Gothic" w:hAnsi="Century Gothic"/>
        </w:rPr>
        <w:t>cold</w:t>
      </w:r>
      <w:proofErr w:type="spellEnd"/>
      <w:r w:rsidRPr="00024B5D">
        <w:rPr>
          <w:rFonts w:ascii="Century Gothic" w:hAnsi="Century Gothic"/>
        </w:rPr>
        <w:t>)  para identificarlos en diferentes materiales</w:t>
      </w:r>
      <w:ins w:id="128" w:author="Portatil CCB" w:date="2014-06-14T16:26:00Z">
        <w:r w:rsidR="00EC043F">
          <w:rPr>
            <w:rFonts w:ascii="Century Gothic" w:hAnsi="Century Gothic"/>
          </w:rPr>
          <w:t>,</w:t>
        </w:r>
      </w:ins>
      <w:r w:rsidRPr="00024B5D">
        <w:rPr>
          <w:rFonts w:ascii="Century Gothic" w:hAnsi="Century Gothic"/>
        </w:rPr>
        <w:t xml:space="preserve"> y dio más ejemplos tomados de su propia experiencia. Además, </w:t>
      </w:r>
      <w:commentRangeStart w:id="129"/>
      <w:r w:rsidRPr="00024B5D">
        <w:rPr>
          <w:rFonts w:ascii="Century Gothic" w:hAnsi="Century Gothic"/>
        </w:rPr>
        <w:t xml:space="preserve">hizo conexiones entre </w:t>
      </w:r>
      <w:del w:id="130" w:author="Portatil CCB" w:date="2014-06-14T16:26:00Z">
        <w:r w:rsidRPr="00024B5D" w:rsidDel="00EC043F">
          <w:rPr>
            <w:rFonts w:ascii="Century Gothic" w:hAnsi="Century Gothic"/>
          </w:rPr>
          <w:delText xml:space="preserve">los </w:delText>
        </w:r>
      </w:del>
      <w:r w:rsidRPr="00024B5D">
        <w:rPr>
          <w:rFonts w:ascii="Century Gothic" w:hAnsi="Century Gothic"/>
        </w:rPr>
        <w:t xml:space="preserve">atributos de </w:t>
      </w:r>
      <w:del w:id="131" w:author="Portatil CCB" w:date="2014-06-14T16:26:00Z">
        <w:r w:rsidRPr="00024B5D" w:rsidDel="00EC043F">
          <w:rPr>
            <w:rFonts w:ascii="Century Gothic" w:hAnsi="Century Gothic"/>
          </w:rPr>
          <w:delText xml:space="preserve">la </w:delText>
        </w:r>
      </w:del>
      <w:r w:rsidRPr="00024B5D">
        <w:rPr>
          <w:rFonts w:ascii="Century Gothic" w:hAnsi="Century Gothic"/>
        </w:rPr>
        <w:t xml:space="preserve">temperatura </w:t>
      </w:r>
      <w:del w:id="132" w:author="Portatil CCB" w:date="2014-06-14T16:26:00Z">
        <w:r w:rsidRPr="00024B5D" w:rsidDel="00EC043F">
          <w:rPr>
            <w:rFonts w:ascii="Century Gothic" w:hAnsi="Century Gothic"/>
          </w:rPr>
          <w:delText xml:space="preserve">con </w:delText>
        </w:r>
      </w:del>
      <w:ins w:id="133" w:author="Portatil CCB" w:date="2014-06-14T16:26:00Z">
        <w:r w:rsidR="00EC043F">
          <w:rPr>
            <w:rFonts w:ascii="Century Gothic" w:hAnsi="Century Gothic"/>
          </w:rPr>
          <w:t>y</w:t>
        </w:r>
        <w:r w:rsidR="00EC043F" w:rsidRPr="00024B5D">
          <w:rPr>
            <w:rFonts w:ascii="Century Gothic" w:hAnsi="Century Gothic"/>
          </w:rPr>
          <w:t xml:space="preserve"> </w:t>
        </w:r>
      </w:ins>
      <w:r w:rsidRPr="00024B5D">
        <w:rPr>
          <w:rFonts w:ascii="Century Gothic" w:hAnsi="Century Gothic"/>
        </w:rPr>
        <w:t>situaciones de la vida real</w:t>
      </w:r>
      <w:commentRangeEnd w:id="129"/>
      <w:r w:rsidR="00EC043F">
        <w:rPr>
          <w:rStyle w:val="Refdecomentario"/>
          <w:rFonts w:ascii="Cambria" w:eastAsia="Cambria" w:hAnsi="Cambria" w:cs="Times New Roman"/>
        </w:rPr>
        <w:commentReference w:id="129"/>
      </w:r>
      <w:ins w:id="134" w:author="Portatil CCB" w:date="2014-06-14T16:26:00Z">
        <w:r w:rsidR="00EC043F">
          <w:rPr>
            <w:rFonts w:ascii="Century Gothic" w:hAnsi="Century Gothic"/>
          </w:rPr>
          <w:t>,</w:t>
        </w:r>
      </w:ins>
      <w:r w:rsidRPr="00024B5D">
        <w:rPr>
          <w:rFonts w:ascii="Century Gothic" w:hAnsi="Century Gothic"/>
        </w:rPr>
        <w:t xml:space="preserve"> y estableció comparaciones.</w:t>
      </w:r>
    </w:p>
    <w:p w14:paraId="2201B0DA" w14:textId="628D8787" w:rsidR="00024B5D" w:rsidRPr="00024B5D" w:rsidRDefault="00024B5D" w:rsidP="00024B5D">
      <w:pPr>
        <w:jc w:val="both"/>
        <w:rPr>
          <w:rFonts w:ascii="Century Gothic" w:hAnsi="Century Gothic"/>
        </w:rPr>
      </w:pPr>
      <w:r w:rsidRPr="00024B5D">
        <w:rPr>
          <w:rFonts w:ascii="Century Gothic" w:hAnsi="Century Gothic"/>
        </w:rPr>
        <w:t>En el eje de Forma y Espacio, __________logró  identificar la cantidad  de caras (</w:t>
      </w:r>
      <w:ins w:id="135" w:author="Portatil CCB" w:date="2014-06-14T16:33:00Z">
        <w:r w:rsidR="00EC043F">
          <w:rPr>
            <w:rFonts w:ascii="Century Gothic" w:hAnsi="Century Gothic"/>
          </w:rPr>
          <w:t>f</w:t>
        </w:r>
      </w:ins>
      <w:del w:id="136" w:author="Portatil CCB" w:date="2014-06-14T16:33:00Z">
        <w:r w:rsidRPr="00024B5D" w:rsidDel="00EC043F">
          <w:rPr>
            <w:rFonts w:ascii="Century Gothic" w:hAnsi="Century Gothic"/>
          </w:rPr>
          <w:delText>F</w:delText>
        </w:r>
      </w:del>
      <w:r w:rsidRPr="00024B5D">
        <w:rPr>
          <w:rFonts w:ascii="Century Gothic" w:hAnsi="Century Gothic"/>
        </w:rPr>
        <w:t>aces), vértices (</w:t>
      </w:r>
      <w:proofErr w:type="spellStart"/>
      <w:ins w:id="137" w:author="Portatil CCB" w:date="2014-06-14T16:33:00Z">
        <w:r w:rsidR="00EC043F">
          <w:rPr>
            <w:rFonts w:ascii="Century Gothic" w:hAnsi="Century Gothic"/>
          </w:rPr>
          <w:t>v</w:t>
        </w:r>
      </w:ins>
      <w:del w:id="138" w:author="Portatil CCB" w:date="2014-06-14T16:33:00Z">
        <w:r w:rsidRPr="00024B5D" w:rsidDel="00EC043F">
          <w:rPr>
            <w:rFonts w:ascii="Century Gothic" w:hAnsi="Century Gothic"/>
          </w:rPr>
          <w:delText>V</w:delText>
        </w:r>
      </w:del>
      <w:r w:rsidRPr="00024B5D">
        <w:rPr>
          <w:rFonts w:ascii="Century Gothic" w:hAnsi="Century Gothic"/>
        </w:rPr>
        <w:t>ertexes</w:t>
      </w:r>
      <w:proofErr w:type="spellEnd"/>
      <w:r w:rsidRPr="00024B5D">
        <w:rPr>
          <w:rFonts w:ascii="Century Gothic" w:hAnsi="Century Gothic"/>
        </w:rPr>
        <w:t>) y aristas (</w:t>
      </w:r>
      <w:proofErr w:type="spellStart"/>
      <w:ins w:id="139" w:author="Portatil CCB" w:date="2014-06-14T16:33:00Z">
        <w:r w:rsidR="00EC043F">
          <w:rPr>
            <w:rFonts w:ascii="Century Gothic" w:hAnsi="Century Gothic"/>
          </w:rPr>
          <w:t>e</w:t>
        </w:r>
      </w:ins>
      <w:del w:id="140" w:author="Portatil CCB" w:date="2014-06-14T16:33:00Z">
        <w:r w:rsidRPr="00024B5D" w:rsidDel="00EC043F">
          <w:rPr>
            <w:rFonts w:ascii="Century Gothic" w:hAnsi="Century Gothic"/>
          </w:rPr>
          <w:delText>E</w:delText>
        </w:r>
      </w:del>
      <w:r w:rsidRPr="00024B5D">
        <w:rPr>
          <w:rFonts w:ascii="Century Gothic" w:hAnsi="Century Gothic"/>
        </w:rPr>
        <w:t>dges</w:t>
      </w:r>
      <w:proofErr w:type="spellEnd"/>
      <w:r w:rsidRPr="00024B5D">
        <w:rPr>
          <w:rFonts w:ascii="Century Gothic" w:hAnsi="Century Gothic"/>
        </w:rPr>
        <w:t>) de las figuras tridimensionales (cubo, prisma rectangular, esfera, cilindro</w:t>
      </w:r>
      <w:ins w:id="141" w:author="Portatil CCB" w:date="2014-06-14T20:45:00Z">
        <w:r w:rsidR="006A743D">
          <w:rPr>
            <w:rFonts w:ascii="Century Gothic" w:hAnsi="Century Gothic"/>
          </w:rPr>
          <w:t>,</w:t>
        </w:r>
      </w:ins>
      <w:del w:id="142" w:author="Portatil CCB" w:date="2014-06-14T20:45:00Z">
        <w:r w:rsidRPr="00024B5D" w:rsidDel="006A743D">
          <w:rPr>
            <w:rFonts w:ascii="Century Gothic" w:hAnsi="Century Gothic"/>
          </w:rPr>
          <w:delText xml:space="preserve"> y</w:delText>
        </w:r>
      </w:del>
      <w:r w:rsidRPr="00024B5D">
        <w:rPr>
          <w:rFonts w:ascii="Century Gothic" w:hAnsi="Century Gothic"/>
        </w:rPr>
        <w:t xml:space="preserve">  cono). Dibujó mapas </w:t>
      </w:r>
      <w:commentRangeStart w:id="143"/>
      <w:del w:id="144" w:author="Portatil CCB" w:date="2014-06-14T18:11:00Z">
        <w:r w:rsidRPr="00024B5D" w:rsidDel="0020642C">
          <w:rPr>
            <w:rFonts w:ascii="Century Gothic" w:hAnsi="Century Gothic"/>
          </w:rPr>
          <w:delText>más</w:delText>
        </w:r>
      </w:del>
      <w:commentRangeEnd w:id="143"/>
      <w:r w:rsidR="0020642C">
        <w:rPr>
          <w:rStyle w:val="Refdecomentario"/>
          <w:rFonts w:ascii="Cambria" w:eastAsia="Cambria" w:hAnsi="Cambria" w:cs="Times New Roman"/>
        </w:rPr>
        <w:commentReference w:id="143"/>
      </w:r>
      <w:del w:id="145" w:author="Portatil CCB" w:date="2014-06-14T18:11:00Z">
        <w:r w:rsidRPr="00024B5D" w:rsidDel="0020642C">
          <w:rPr>
            <w:rFonts w:ascii="Century Gothic" w:hAnsi="Century Gothic"/>
          </w:rPr>
          <w:delText xml:space="preserve"> </w:delText>
        </w:r>
      </w:del>
      <w:r w:rsidRPr="00024B5D">
        <w:rPr>
          <w:rFonts w:ascii="Century Gothic" w:hAnsi="Century Gothic"/>
        </w:rPr>
        <w:t>detallados</w:t>
      </w:r>
      <w:ins w:id="146" w:author="Portatil CCB" w:date="2014-06-14T18:32:00Z">
        <w:r w:rsidR="00651B1C">
          <w:rPr>
            <w:rFonts w:ascii="Century Gothic" w:hAnsi="Century Gothic"/>
          </w:rPr>
          <w:t>,</w:t>
        </w:r>
      </w:ins>
      <w:r w:rsidRPr="00024B5D">
        <w:rPr>
          <w:rFonts w:ascii="Century Gothic" w:hAnsi="Century Gothic"/>
        </w:rPr>
        <w:t xml:space="preserve"> utilizando una variedad de </w:t>
      </w:r>
      <w:del w:id="147" w:author="Portatil CCB" w:date="2014-06-14T18:33:00Z">
        <w:r w:rsidRPr="00024B5D" w:rsidDel="00651B1C">
          <w:rPr>
            <w:rFonts w:ascii="Century Gothic" w:hAnsi="Century Gothic"/>
          </w:rPr>
          <w:delText xml:space="preserve"> </w:delText>
        </w:r>
      </w:del>
      <w:r w:rsidRPr="00024B5D">
        <w:rPr>
          <w:rFonts w:ascii="Century Gothic" w:hAnsi="Century Gothic"/>
        </w:rPr>
        <w:t>puntos de referencia (derecha e izquierda).</w:t>
      </w:r>
    </w:p>
    <w:p w14:paraId="35EA5318" w14:textId="77777777" w:rsidR="00024B5D" w:rsidRPr="00024B5D" w:rsidRDefault="00024B5D" w:rsidP="00024B5D">
      <w:pPr>
        <w:jc w:val="both"/>
        <w:rPr>
          <w:rFonts w:ascii="Century Gothic" w:hAnsi="Century Gothic"/>
        </w:rPr>
      </w:pPr>
      <w:r w:rsidRPr="00024B5D">
        <w:rPr>
          <w:rFonts w:ascii="Century Gothic" w:hAnsi="Century Gothic"/>
        </w:rPr>
        <w:t>En el eje de Patrones y Funciones, al  representar gráficamente patrones de 5 objetos o más usando al menos cuatro variables (tamaño, color, forma, posición),  logró extenderlos hacia la izquierda y la derecha.</w:t>
      </w:r>
    </w:p>
    <w:p w14:paraId="79828686" w14:textId="506209B3" w:rsidR="00024B5D" w:rsidRPr="00024B5D" w:rsidRDefault="00024B5D" w:rsidP="00024B5D">
      <w:pPr>
        <w:jc w:val="both"/>
        <w:rPr>
          <w:rFonts w:ascii="Century Gothic" w:hAnsi="Century Gothic"/>
          <w:sz w:val="24"/>
        </w:rPr>
      </w:pPr>
      <w:r w:rsidRPr="00024B5D">
        <w:rPr>
          <w:rFonts w:ascii="Century Gothic" w:hAnsi="Century Gothic"/>
        </w:rPr>
        <w:t>En el eje de Número, ___________sobresalió por encontrar y decir la cantidad que hay en una colección de más de 30 objetos</w:t>
      </w:r>
      <w:ins w:id="148" w:author="Portatil CCB" w:date="2014-06-14T18:34:00Z">
        <w:r w:rsidR="00651B1C">
          <w:rPr>
            <w:rFonts w:ascii="Century Gothic" w:hAnsi="Century Gothic"/>
          </w:rPr>
          <w:t>,</w:t>
        </w:r>
      </w:ins>
      <w:r w:rsidRPr="00024B5D">
        <w:rPr>
          <w:rFonts w:ascii="Century Gothic" w:hAnsi="Century Gothic"/>
        </w:rPr>
        <w:t xml:space="preserve"> sin omitir </w:t>
      </w:r>
      <w:del w:id="149" w:author="Portatil CCB" w:date="2014-06-14T18:25:00Z">
        <w:r w:rsidRPr="00024B5D" w:rsidDel="00651B1C">
          <w:rPr>
            <w:rFonts w:ascii="Century Gothic" w:hAnsi="Century Gothic"/>
          </w:rPr>
          <w:delText xml:space="preserve">o </w:delText>
        </w:r>
      </w:del>
      <w:ins w:id="150" w:author="Portatil CCB" w:date="2014-06-14T18:25:00Z">
        <w:r w:rsidR="00651B1C">
          <w:rPr>
            <w:rFonts w:ascii="Century Gothic" w:hAnsi="Century Gothic"/>
          </w:rPr>
          <w:t>ni</w:t>
        </w:r>
        <w:r w:rsidR="00651B1C" w:rsidRPr="00024B5D">
          <w:rPr>
            <w:rFonts w:ascii="Century Gothic" w:hAnsi="Century Gothic"/>
          </w:rPr>
          <w:t xml:space="preserve"> </w:t>
        </w:r>
      </w:ins>
      <w:r w:rsidRPr="00024B5D">
        <w:rPr>
          <w:rFonts w:ascii="Century Gothic" w:hAnsi="Century Gothic"/>
        </w:rPr>
        <w:t>saltarse números en el conteo. Sobresalió por hacer estimación exacta o muy cercana a la cantidad real</w:t>
      </w:r>
      <w:ins w:id="151" w:author="Portatil CCB" w:date="2014-06-14T18:35:00Z">
        <w:r w:rsidR="00676CA4">
          <w:rPr>
            <w:rFonts w:ascii="Century Gothic" w:hAnsi="Century Gothic"/>
          </w:rPr>
          <w:t>,</w:t>
        </w:r>
      </w:ins>
      <w:del w:id="152" w:author="Portatil CCB" w:date="2014-06-14T18:34:00Z">
        <w:r w:rsidRPr="00024B5D" w:rsidDel="00676CA4">
          <w:rPr>
            <w:rFonts w:ascii="Century Gothic" w:hAnsi="Century Gothic"/>
          </w:rPr>
          <w:delText xml:space="preserve"> </w:delText>
        </w:r>
      </w:del>
      <w:ins w:id="153" w:author="Portatil CCB" w:date="2014-06-14T18:35:00Z">
        <w:r w:rsidR="00676CA4">
          <w:rPr>
            <w:rFonts w:ascii="Century Gothic" w:hAnsi="Century Gothic"/>
          </w:rPr>
          <w:t xml:space="preserve"> </w:t>
        </w:r>
      </w:ins>
      <w:del w:id="154" w:author="Portatil CCB" w:date="2014-06-14T18:34:00Z">
        <w:r w:rsidRPr="00024B5D" w:rsidDel="00676CA4">
          <w:rPr>
            <w:rFonts w:ascii="Century Gothic" w:hAnsi="Century Gothic"/>
          </w:rPr>
          <w:delText xml:space="preserve">de cantidades </w:delText>
        </w:r>
        <w:r w:rsidRPr="00024B5D" w:rsidDel="00651B1C">
          <w:rPr>
            <w:rFonts w:ascii="Century Gothic" w:hAnsi="Century Gothic"/>
          </w:rPr>
          <w:delText xml:space="preserve"> </w:delText>
        </w:r>
      </w:del>
      <w:r w:rsidRPr="00024B5D">
        <w:rPr>
          <w:rFonts w:ascii="Century Gothic" w:hAnsi="Century Gothic"/>
        </w:rPr>
        <w:t xml:space="preserve">hasta 20. </w:t>
      </w:r>
      <w:r w:rsidRPr="00024B5D">
        <w:rPr>
          <w:rFonts w:ascii="Century Gothic" w:hAnsi="Century Gothic"/>
          <w:sz w:val="24"/>
        </w:rPr>
        <w:t>Dibujó varias historias de números más allá del 7</w:t>
      </w:r>
      <w:ins w:id="155" w:author="Portatil CCB" w:date="2014-06-14T18:35:00Z">
        <w:r w:rsidR="00676CA4">
          <w:rPr>
            <w:rFonts w:ascii="Century Gothic" w:hAnsi="Century Gothic"/>
            <w:sz w:val="24"/>
          </w:rPr>
          <w:t>,</w:t>
        </w:r>
      </w:ins>
      <w:r w:rsidRPr="00024B5D">
        <w:rPr>
          <w:rFonts w:ascii="Century Gothic" w:hAnsi="Century Gothic"/>
          <w:sz w:val="24"/>
        </w:rPr>
        <w:t xml:space="preserve"> y escribió las ecuaciones de suma y resta correspondientes. Adicionalmente</w:t>
      </w:r>
      <w:ins w:id="156" w:author="Portatil CCB" w:date="2014-06-14T18:35:00Z">
        <w:r w:rsidR="00676CA4">
          <w:rPr>
            <w:rFonts w:ascii="Century Gothic" w:hAnsi="Century Gothic"/>
            <w:sz w:val="24"/>
          </w:rPr>
          <w:t>,</w:t>
        </w:r>
      </w:ins>
      <w:r w:rsidRPr="00024B5D">
        <w:rPr>
          <w:rFonts w:ascii="Century Gothic" w:hAnsi="Century Gothic"/>
          <w:sz w:val="24"/>
        </w:rPr>
        <w:t xml:space="preserve"> no requirió de material concreto para saber el resultado.</w:t>
      </w:r>
    </w:p>
    <w:p w14:paraId="29227AA0" w14:textId="77777777" w:rsidR="00651B1C" w:rsidRDefault="00651B1C" w:rsidP="00024B5D">
      <w:pPr>
        <w:jc w:val="center"/>
        <w:rPr>
          <w:ins w:id="157" w:author="Portatil CCB" w:date="2014-06-14T18:25:00Z"/>
          <w:rFonts w:ascii="Century Gothic" w:hAnsi="Century Gothic" w:cs="Arial"/>
          <w:b/>
          <w:sz w:val="24"/>
          <w:szCs w:val="24"/>
        </w:rPr>
      </w:pPr>
    </w:p>
    <w:p w14:paraId="2AC71F26" w14:textId="77777777" w:rsidR="00651B1C" w:rsidRDefault="00651B1C" w:rsidP="00024B5D">
      <w:pPr>
        <w:jc w:val="center"/>
        <w:rPr>
          <w:ins w:id="158" w:author="Portatil CCB" w:date="2014-06-14T18:25:00Z"/>
          <w:rFonts w:ascii="Century Gothic" w:hAnsi="Century Gothic" w:cs="Arial"/>
          <w:b/>
          <w:sz w:val="24"/>
          <w:szCs w:val="24"/>
        </w:rPr>
      </w:pPr>
    </w:p>
    <w:p w14:paraId="3402B22C" w14:textId="77777777" w:rsidR="00651B1C" w:rsidRDefault="00651B1C" w:rsidP="00024B5D">
      <w:pPr>
        <w:jc w:val="center"/>
        <w:rPr>
          <w:ins w:id="159" w:author="Portatil CCB" w:date="2014-06-14T18:25:00Z"/>
          <w:rFonts w:ascii="Century Gothic" w:hAnsi="Century Gothic" w:cs="Arial"/>
          <w:b/>
          <w:sz w:val="24"/>
          <w:szCs w:val="24"/>
        </w:rPr>
      </w:pPr>
    </w:p>
    <w:p w14:paraId="53FC54AB" w14:textId="2BECB3EE" w:rsidR="00024B5D" w:rsidRPr="005001DD" w:rsidRDefault="00024B5D" w:rsidP="00024B5D">
      <w:pPr>
        <w:jc w:val="center"/>
        <w:rPr>
          <w:rFonts w:ascii="Century Gothic" w:hAnsi="Century Gothic" w:cs="Arial"/>
          <w:b/>
          <w:sz w:val="24"/>
          <w:szCs w:val="24"/>
          <w:rPrChange w:id="160" w:author="Portatil CCB" w:date="2014-06-14T14:14:00Z">
            <w:rPr>
              <w:rFonts w:ascii="Century Gothic" w:hAnsi="Century Gothic" w:cs="Arial"/>
              <w:b/>
              <w:sz w:val="24"/>
              <w:szCs w:val="24"/>
              <w:lang w:val="en-US"/>
            </w:rPr>
          </w:rPrChange>
        </w:rPr>
      </w:pPr>
      <w:r w:rsidRPr="005001DD">
        <w:rPr>
          <w:rFonts w:ascii="Century Gothic" w:hAnsi="Century Gothic" w:cs="Arial"/>
          <w:b/>
          <w:sz w:val="24"/>
          <w:szCs w:val="24"/>
          <w:rPrChange w:id="161" w:author="Portatil CCB" w:date="2014-06-14T14:14:00Z">
            <w:rPr>
              <w:rFonts w:ascii="Century Gothic" w:hAnsi="Century Gothic" w:cs="Arial"/>
              <w:b/>
              <w:sz w:val="24"/>
              <w:szCs w:val="24"/>
              <w:lang w:val="en-US"/>
            </w:rPr>
          </w:rPrChange>
        </w:rPr>
        <w:lastRenderedPageBreak/>
        <w:t>HIGH/MATHS/KINDER</w:t>
      </w:r>
    </w:p>
    <w:p w14:paraId="6E8A8B6F" w14:textId="77777777" w:rsidR="00024B5D" w:rsidRPr="00024B5D" w:rsidRDefault="00024B5D" w:rsidP="00024B5D">
      <w:pPr>
        <w:jc w:val="both"/>
        <w:rPr>
          <w:rFonts w:ascii="Century Gothic" w:hAnsi="Century Gothic"/>
        </w:rPr>
      </w:pPr>
      <w:r w:rsidRPr="00024B5D">
        <w:rPr>
          <w:rFonts w:ascii="Century Gothic" w:hAnsi="Century Gothic"/>
        </w:rPr>
        <w:t>En el eje de Manejo de Datos, ____________interpretó datos en un gráfico de barras a través de preguntas formuladas por el profesor. Predijo razonablemente posibles resultados: “</w:t>
      </w:r>
      <w:proofErr w:type="spellStart"/>
      <w:r w:rsidRPr="00024B5D">
        <w:rPr>
          <w:rFonts w:ascii="Century Gothic" w:hAnsi="Century Gothic"/>
        </w:rPr>
        <w:t>will</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might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won´t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utilizando  diferentes materiales.</w:t>
      </w:r>
    </w:p>
    <w:p w14:paraId="5414251F" w14:textId="797303FB" w:rsidR="00024B5D" w:rsidRPr="00024B5D" w:rsidRDefault="00024B5D" w:rsidP="00024B5D">
      <w:pPr>
        <w:jc w:val="both"/>
        <w:rPr>
          <w:rFonts w:ascii="Century Gothic" w:hAnsi="Century Gothic"/>
        </w:rPr>
      </w:pPr>
      <w:r w:rsidRPr="00024B5D">
        <w:rPr>
          <w:rFonts w:ascii="Century Gothic" w:hAnsi="Century Gothic"/>
        </w:rPr>
        <w:t xml:space="preserve">En el eje de Medición, utilizó el vocabulario relacionado con </w:t>
      </w:r>
      <w:del w:id="162" w:author="Portatil CCB" w:date="2014-06-14T18:35:00Z">
        <w:r w:rsidRPr="00024B5D" w:rsidDel="00676CA4">
          <w:rPr>
            <w:rFonts w:ascii="Century Gothic" w:hAnsi="Century Gothic"/>
          </w:rPr>
          <w:delText xml:space="preserve">los  </w:delText>
        </w:r>
      </w:del>
      <w:r w:rsidRPr="00024B5D">
        <w:rPr>
          <w:rFonts w:ascii="Century Gothic" w:hAnsi="Century Gothic"/>
        </w:rPr>
        <w:t xml:space="preserve">atributos de </w:t>
      </w:r>
      <w:del w:id="163" w:author="Portatil CCB" w:date="2014-06-14T18:35:00Z">
        <w:r w:rsidRPr="00024B5D" w:rsidDel="00676CA4">
          <w:rPr>
            <w:rFonts w:ascii="Century Gothic" w:hAnsi="Century Gothic"/>
          </w:rPr>
          <w:delText xml:space="preserve">la </w:delText>
        </w:r>
      </w:del>
      <w:r w:rsidRPr="00024B5D">
        <w:rPr>
          <w:rFonts w:ascii="Century Gothic" w:hAnsi="Century Gothic"/>
        </w:rPr>
        <w:t>temperatura (</w:t>
      </w:r>
      <w:proofErr w:type="spellStart"/>
      <w:r w:rsidRPr="00024B5D">
        <w:rPr>
          <w:rFonts w:ascii="Century Gothic" w:hAnsi="Century Gothic"/>
        </w:rPr>
        <w:t>hot</w:t>
      </w:r>
      <w:proofErr w:type="spellEnd"/>
      <w:r w:rsidRPr="00024B5D">
        <w:rPr>
          <w:rFonts w:ascii="Century Gothic" w:hAnsi="Century Gothic"/>
        </w:rPr>
        <w:t xml:space="preserve">, </w:t>
      </w:r>
      <w:proofErr w:type="spellStart"/>
      <w:r w:rsidRPr="00024B5D">
        <w:rPr>
          <w:rFonts w:ascii="Century Gothic" w:hAnsi="Century Gothic"/>
        </w:rPr>
        <w:t>warm</w:t>
      </w:r>
      <w:proofErr w:type="spellEnd"/>
      <w:ins w:id="164" w:author="Portatil CCB" w:date="2014-06-14T18:36:00Z">
        <w:r w:rsidR="00676CA4">
          <w:rPr>
            <w:rFonts w:ascii="Century Gothic" w:hAnsi="Century Gothic"/>
          </w:rPr>
          <w:t>,</w:t>
        </w:r>
      </w:ins>
      <w:del w:id="165" w:author="Portatil CCB" w:date="2014-06-14T18:36:00Z">
        <w:r w:rsidRPr="00024B5D" w:rsidDel="00676CA4">
          <w:rPr>
            <w:rFonts w:ascii="Century Gothic" w:hAnsi="Century Gothic"/>
          </w:rPr>
          <w:delText xml:space="preserve"> and</w:delText>
        </w:r>
      </w:del>
      <w:r w:rsidRPr="00024B5D">
        <w:rPr>
          <w:rFonts w:ascii="Century Gothic" w:hAnsi="Century Gothic"/>
        </w:rPr>
        <w:t xml:space="preserve"> </w:t>
      </w:r>
      <w:proofErr w:type="spellStart"/>
      <w:r w:rsidRPr="00024B5D">
        <w:rPr>
          <w:rFonts w:ascii="Century Gothic" w:hAnsi="Century Gothic"/>
        </w:rPr>
        <w:t>cold</w:t>
      </w:r>
      <w:proofErr w:type="spellEnd"/>
      <w:r w:rsidRPr="00024B5D">
        <w:rPr>
          <w:rFonts w:ascii="Century Gothic" w:hAnsi="Century Gothic"/>
        </w:rPr>
        <w:t xml:space="preserve">)  para identificarlos en diferentes materiales. Igualmente, hizo conexiones entre </w:t>
      </w:r>
      <w:del w:id="166" w:author="Portatil CCB" w:date="2014-06-14T18:36:00Z">
        <w:r w:rsidRPr="00024B5D" w:rsidDel="00676CA4">
          <w:rPr>
            <w:rFonts w:ascii="Century Gothic" w:hAnsi="Century Gothic"/>
          </w:rPr>
          <w:delText xml:space="preserve">los </w:delText>
        </w:r>
      </w:del>
      <w:r w:rsidRPr="00024B5D">
        <w:rPr>
          <w:rFonts w:ascii="Century Gothic" w:hAnsi="Century Gothic"/>
        </w:rPr>
        <w:t xml:space="preserve">atributos de </w:t>
      </w:r>
      <w:del w:id="167" w:author="Portatil CCB" w:date="2014-06-14T18:36:00Z">
        <w:r w:rsidRPr="00024B5D" w:rsidDel="00676CA4">
          <w:rPr>
            <w:rFonts w:ascii="Century Gothic" w:hAnsi="Century Gothic"/>
          </w:rPr>
          <w:delText xml:space="preserve">la </w:delText>
        </w:r>
      </w:del>
      <w:r w:rsidRPr="00024B5D">
        <w:rPr>
          <w:rFonts w:ascii="Century Gothic" w:hAnsi="Century Gothic"/>
        </w:rPr>
        <w:t xml:space="preserve">temperatura </w:t>
      </w:r>
      <w:commentRangeStart w:id="168"/>
      <w:del w:id="169" w:author="Portatil CCB" w:date="2014-06-14T18:36:00Z">
        <w:r w:rsidRPr="00024B5D" w:rsidDel="00676CA4">
          <w:rPr>
            <w:rFonts w:ascii="Century Gothic" w:hAnsi="Century Gothic"/>
          </w:rPr>
          <w:delText>con</w:delText>
        </w:r>
      </w:del>
      <w:commentRangeEnd w:id="168"/>
      <w:r w:rsidR="00676CA4">
        <w:rPr>
          <w:rStyle w:val="Refdecomentario"/>
          <w:rFonts w:ascii="Cambria" w:eastAsia="Cambria" w:hAnsi="Cambria" w:cs="Times New Roman"/>
        </w:rPr>
        <w:commentReference w:id="168"/>
      </w:r>
      <w:del w:id="170" w:author="Portatil CCB" w:date="2014-06-14T18:36:00Z">
        <w:r w:rsidRPr="00024B5D" w:rsidDel="00676CA4">
          <w:rPr>
            <w:rFonts w:ascii="Century Gothic" w:hAnsi="Century Gothic"/>
          </w:rPr>
          <w:delText xml:space="preserve"> </w:delText>
        </w:r>
      </w:del>
      <w:ins w:id="171" w:author="Portatil CCB" w:date="2014-06-14T18:36:00Z">
        <w:r w:rsidR="00676CA4">
          <w:rPr>
            <w:rFonts w:ascii="Century Gothic" w:hAnsi="Century Gothic"/>
          </w:rPr>
          <w:t>y</w:t>
        </w:r>
        <w:r w:rsidR="00676CA4" w:rsidRPr="00024B5D">
          <w:rPr>
            <w:rFonts w:ascii="Century Gothic" w:hAnsi="Century Gothic"/>
          </w:rPr>
          <w:t xml:space="preserve"> </w:t>
        </w:r>
      </w:ins>
      <w:r w:rsidRPr="00024B5D">
        <w:rPr>
          <w:rFonts w:ascii="Century Gothic" w:hAnsi="Century Gothic"/>
        </w:rPr>
        <w:t>situaciones de la vida real.</w:t>
      </w:r>
    </w:p>
    <w:p w14:paraId="23E10396" w14:textId="27071B9D" w:rsidR="00024B5D" w:rsidRPr="00024B5D" w:rsidRDefault="00024B5D" w:rsidP="00024B5D">
      <w:pPr>
        <w:jc w:val="both"/>
        <w:rPr>
          <w:rFonts w:ascii="Century Gothic" w:hAnsi="Century Gothic"/>
        </w:rPr>
      </w:pPr>
      <w:r w:rsidRPr="00024B5D">
        <w:rPr>
          <w:rFonts w:ascii="Century Gothic" w:hAnsi="Century Gothic"/>
        </w:rPr>
        <w:t>En el eje de Forma y Espacio, __________logró  identificar las caras (</w:t>
      </w:r>
      <w:ins w:id="172" w:author="Portatil CCB" w:date="2014-06-14T18:51:00Z">
        <w:r w:rsidR="0053619E">
          <w:rPr>
            <w:rFonts w:ascii="Century Gothic" w:hAnsi="Century Gothic"/>
          </w:rPr>
          <w:t>f</w:t>
        </w:r>
      </w:ins>
      <w:del w:id="173" w:author="Portatil CCB" w:date="2014-06-14T18:51:00Z">
        <w:r w:rsidRPr="00024B5D" w:rsidDel="0053619E">
          <w:rPr>
            <w:rFonts w:ascii="Century Gothic" w:hAnsi="Century Gothic"/>
          </w:rPr>
          <w:delText>F</w:delText>
        </w:r>
      </w:del>
      <w:r w:rsidRPr="00024B5D">
        <w:rPr>
          <w:rFonts w:ascii="Century Gothic" w:hAnsi="Century Gothic"/>
        </w:rPr>
        <w:t>aces), vértices (</w:t>
      </w:r>
      <w:proofErr w:type="spellStart"/>
      <w:ins w:id="174" w:author="Portatil CCB" w:date="2014-06-14T18:51:00Z">
        <w:r w:rsidR="0053619E">
          <w:rPr>
            <w:rFonts w:ascii="Century Gothic" w:hAnsi="Century Gothic"/>
          </w:rPr>
          <w:t>v</w:t>
        </w:r>
      </w:ins>
      <w:del w:id="175" w:author="Portatil CCB" w:date="2014-06-14T18:51:00Z">
        <w:r w:rsidRPr="00024B5D" w:rsidDel="0053619E">
          <w:rPr>
            <w:rFonts w:ascii="Century Gothic" w:hAnsi="Century Gothic"/>
          </w:rPr>
          <w:delText>V</w:delText>
        </w:r>
      </w:del>
      <w:r w:rsidRPr="00024B5D">
        <w:rPr>
          <w:rFonts w:ascii="Century Gothic" w:hAnsi="Century Gothic"/>
        </w:rPr>
        <w:t>ertexes</w:t>
      </w:r>
      <w:proofErr w:type="spellEnd"/>
      <w:r w:rsidRPr="00024B5D">
        <w:rPr>
          <w:rFonts w:ascii="Century Gothic" w:hAnsi="Century Gothic"/>
        </w:rPr>
        <w:t>) y aristas (</w:t>
      </w:r>
      <w:proofErr w:type="spellStart"/>
      <w:ins w:id="176" w:author="Portatil CCB" w:date="2014-06-14T18:51:00Z">
        <w:r w:rsidR="0053619E">
          <w:rPr>
            <w:rFonts w:ascii="Century Gothic" w:hAnsi="Century Gothic"/>
          </w:rPr>
          <w:t>e</w:t>
        </w:r>
      </w:ins>
      <w:del w:id="177" w:author="Portatil CCB" w:date="2014-06-14T18:51:00Z">
        <w:r w:rsidRPr="00024B5D" w:rsidDel="0053619E">
          <w:rPr>
            <w:rFonts w:ascii="Century Gothic" w:hAnsi="Century Gothic"/>
          </w:rPr>
          <w:delText>E</w:delText>
        </w:r>
      </w:del>
      <w:r w:rsidRPr="00024B5D">
        <w:rPr>
          <w:rFonts w:ascii="Century Gothic" w:hAnsi="Century Gothic"/>
        </w:rPr>
        <w:t>dges</w:t>
      </w:r>
      <w:proofErr w:type="spellEnd"/>
      <w:r w:rsidRPr="00024B5D">
        <w:rPr>
          <w:rFonts w:ascii="Century Gothic" w:hAnsi="Century Gothic"/>
        </w:rPr>
        <w:t>) de las figuras tridimensionales (cubo, prisma rectangular, esfera, cilindro y  cono). Dibujó  mapas sencillos utilizando puntos de referencia (derecha e izquierda).</w:t>
      </w:r>
    </w:p>
    <w:p w14:paraId="0A53457F" w14:textId="77777777" w:rsidR="00024B5D" w:rsidRPr="00024B5D" w:rsidRDefault="00024B5D" w:rsidP="00024B5D">
      <w:pPr>
        <w:jc w:val="both"/>
        <w:rPr>
          <w:rFonts w:ascii="Century Gothic" w:hAnsi="Century Gothic"/>
        </w:rPr>
      </w:pPr>
      <w:r w:rsidRPr="00024B5D">
        <w:rPr>
          <w:rFonts w:ascii="Century Gothic" w:hAnsi="Century Gothic"/>
        </w:rPr>
        <w:t>En el eje de Patrones y Funciones, al representar gráficamente patrones de cuatro  objetos usando al menos cuatro variables (tamaño, color, forma, posición), logró extenderlos hacia la izquierda y la derecha.</w:t>
      </w:r>
    </w:p>
    <w:p w14:paraId="379DCEDC" w14:textId="643A0C4A" w:rsidR="00024B5D" w:rsidRPr="00024B5D" w:rsidRDefault="00024B5D" w:rsidP="00024B5D">
      <w:pPr>
        <w:jc w:val="both"/>
        <w:rPr>
          <w:rFonts w:ascii="Century Gothic" w:hAnsi="Century Gothic"/>
        </w:rPr>
      </w:pPr>
      <w:r w:rsidRPr="00024B5D">
        <w:rPr>
          <w:rFonts w:ascii="Century Gothic" w:hAnsi="Century Gothic"/>
        </w:rPr>
        <w:t>En el eje de Número, ___________encontró  y dijo la cantidad que hay en una colección de 30 objetos sin omitir o saltarse números en el conteo. Logró hacer estimación de cantidades hasta el 20</w:t>
      </w:r>
      <w:ins w:id="178" w:author="Portatil CCB" w:date="2014-06-14T18:52:00Z">
        <w:r w:rsidR="0053619E">
          <w:rPr>
            <w:rFonts w:ascii="Century Gothic" w:hAnsi="Century Gothic"/>
          </w:rPr>
          <w:t>,</w:t>
        </w:r>
      </w:ins>
      <w:r w:rsidRPr="00024B5D">
        <w:rPr>
          <w:rFonts w:ascii="Century Gothic" w:hAnsi="Century Gothic"/>
        </w:rPr>
        <w:t xml:space="preserve"> en forma cercana a la cantidad real. </w:t>
      </w:r>
      <w:r w:rsidRPr="00024B5D">
        <w:rPr>
          <w:rFonts w:ascii="Century Gothic" w:hAnsi="Century Gothic"/>
          <w:sz w:val="24"/>
        </w:rPr>
        <w:t>Dibujó una historia de números hasta el 7</w:t>
      </w:r>
      <w:ins w:id="179" w:author="Portatil CCB" w:date="2014-06-14T18:52:00Z">
        <w:r w:rsidR="0053619E">
          <w:rPr>
            <w:rFonts w:ascii="Century Gothic" w:hAnsi="Century Gothic"/>
            <w:sz w:val="24"/>
          </w:rPr>
          <w:t>,</w:t>
        </w:r>
      </w:ins>
      <w:r w:rsidRPr="00024B5D">
        <w:rPr>
          <w:rFonts w:ascii="Century Gothic" w:hAnsi="Century Gothic"/>
          <w:sz w:val="24"/>
        </w:rPr>
        <w:t xml:space="preserve"> y escribió las ecuaciones de suma y resta correspondientes.</w:t>
      </w:r>
    </w:p>
    <w:p w14:paraId="3C15B0D4" w14:textId="267B1837" w:rsidR="00024B5D" w:rsidRDefault="00024B5D" w:rsidP="00024B5D">
      <w:pPr>
        <w:jc w:val="center"/>
        <w:rPr>
          <w:rFonts w:ascii="Century Gothic" w:hAnsi="Century Gothic"/>
          <w:b/>
        </w:rPr>
      </w:pPr>
      <w:r w:rsidRPr="00024B5D">
        <w:rPr>
          <w:rFonts w:ascii="Century Gothic" w:hAnsi="Century Gothic"/>
          <w:b/>
        </w:rPr>
        <w:t>BASIC/MATHS/KINDER</w:t>
      </w:r>
    </w:p>
    <w:p w14:paraId="3878F245" w14:textId="77777777" w:rsidR="00024B5D" w:rsidRPr="00024B5D" w:rsidRDefault="00024B5D" w:rsidP="00024B5D">
      <w:pPr>
        <w:jc w:val="both"/>
        <w:rPr>
          <w:rFonts w:ascii="Century Gothic" w:hAnsi="Century Gothic"/>
        </w:rPr>
      </w:pPr>
      <w:r w:rsidRPr="00024B5D">
        <w:rPr>
          <w:rFonts w:ascii="Century Gothic" w:hAnsi="Century Gothic"/>
        </w:rPr>
        <w:t xml:space="preserve">En el eje de Manejo de Datos, __________interpretó algunos de los datos en un gráfico de barras a través de preguntas formuladas por el profesor. Predijo algunos posibles resultados: </w:t>
      </w:r>
      <w:del w:id="180" w:author="Portatil CCB" w:date="2014-06-14T18:52:00Z">
        <w:r w:rsidRPr="00024B5D" w:rsidDel="0053619E">
          <w:rPr>
            <w:rFonts w:ascii="Century Gothic" w:hAnsi="Century Gothic"/>
          </w:rPr>
          <w:delText xml:space="preserve"> </w:delText>
        </w:r>
      </w:del>
      <w:r w:rsidRPr="00024B5D">
        <w:rPr>
          <w:rFonts w:ascii="Century Gothic" w:hAnsi="Century Gothic"/>
        </w:rPr>
        <w:t>“</w:t>
      </w:r>
      <w:proofErr w:type="spellStart"/>
      <w:r w:rsidRPr="00024B5D">
        <w:rPr>
          <w:rFonts w:ascii="Century Gothic" w:hAnsi="Century Gothic"/>
        </w:rPr>
        <w:t>will</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might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won´t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utilizando  diferentes materiales.</w:t>
      </w:r>
    </w:p>
    <w:p w14:paraId="12F30B19" w14:textId="77BDFE35" w:rsidR="00024B5D" w:rsidRPr="00024B5D" w:rsidRDefault="00024B5D" w:rsidP="00024B5D">
      <w:pPr>
        <w:jc w:val="both"/>
        <w:rPr>
          <w:rFonts w:ascii="Century Gothic" w:hAnsi="Century Gothic"/>
        </w:rPr>
      </w:pPr>
      <w:r w:rsidRPr="00024B5D">
        <w:rPr>
          <w:rFonts w:ascii="Century Gothic" w:hAnsi="Century Gothic"/>
        </w:rPr>
        <w:t xml:space="preserve">En el eje de Medición, identificó  los  atributos de </w:t>
      </w:r>
      <w:del w:id="181" w:author="Portatil CCB" w:date="2014-06-14T20:28:00Z">
        <w:r w:rsidRPr="00024B5D" w:rsidDel="005A686E">
          <w:rPr>
            <w:rFonts w:ascii="Century Gothic" w:hAnsi="Century Gothic"/>
          </w:rPr>
          <w:delText xml:space="preserve">la </w:delText>
        </w:r>
      </w:del>
      <w:r w:rsidRPr="00024B5D">
        <w:rPr>
          <w:rFonts w:ascii="Century Gothic" w:hAnsi="Century Gothic"/>
        </w:rPr>
        <w:t>temperatura (</w:t>
      </w:r>
      <w:proofErr w:type="spellStart"/>
      <w:r w:rsidRPr="00024B5D">
        <w:rPr>
          <w:rFonts w:ascii="Century Gothic" w:hAnsi="Century Gothic"/>
        </w:rPr>
        <w:t>hot</w:t>
      </w:r>
      <w:proofErr w:type="spellEnd"/>
      <w:r w:rsidRPr="00024B5D">
        <w:rPr>
          <w:rFonts w:ascii="Century Gothic" w:hAnsi="Century Gothic"/>
        </w:rPr>
        <w:t xml:space="preserve">, </w:t>
      </w:r>
      <w:proofErr w:type="spellStart"/>
      <w:r w:rsidRPr="00024B5D">
        <w:rPr>
          <w:rFonts w:ascii="Century Gothic" w:hAnsi="Century Gothic"/>
        </w:rPr>
        <w:t>warm</w:t>
      </w:r>
      <w:ins w:id="182" w:author="Portatil CCB" w:date="2014-06-14T20:46:00Z">
        <w:r w:rsidR="006A743D">
          <w:rPr>
            <w:rFonts w:ascii="Century Gothic" w:hAnsi="Century Gothic"/>
          </w:rPr>
          <w:t>,</w:t>
        </w:r>
      </w:ins>
      <w:del w:id="183" w:author="Portatil CCB" w:date="2014-06-14T20:46:00Z">
        <w:r w:rsidRPr="00024B5D" w:rsidDel="006A743D">
          <w:rPr>
            <w:rFonts w:ascii="Century Gothic" w:hAnsi="Century Gothic"/>
          </w:rPr>
          <w:delText xml:space="preserve"> and </w:delText>
        </w:r>
      </w:del>
      <w:r w:rsidRPr="00024B5D">
        <w:rPr>
          <w:rFonts w:ascii="Century Gothic" w:hAnsi="Century Gothic"/>
        </w:rPr>
        <w:t>cold</w:t>
      </w:r>
      <w:proofErr w:type="spellEnd"/>
      <w:r w:rsidRPr="00024B5D">
        <w:rPr>
          <w:rFonts w:ascii="Century Gothic" w:hAnsi="Century Gothic"/>
        </w:rPr>
        <w:t xml:space="preserve">)  pero se le dificultó utilizar el vocabulario relacionado con este tema. De igual manera, hizo algunas conexiones entre los atributos de </w:t>
      </w:r>
      <w:del w:id="184" w:author="Portatil CCB" w:date="2014-06-14T20:28:00Z">
        <w:r w:rsidRPr="00024B5D" w:rsidDel="005A686E">
          <w:rPr>
            <w:rFonts w:ascii="Century Gothic" w:hAnsi="Century Gothic"/>
          </w:rPr>
          <w:delText xml:space="preserve">la </w:delText>
        </w:r>
      </w:del>
      <w:r w:rsidRPr="00024B5D">
        <w:rPr>
          <w:rFonts w:ascii="Century Gothic" w:hAnsi="Century Gothic"/>
        </w:rPr>
        <w:t>temperatura con situaciones de la vida real.</w:t>
      </w:r>
    </w:p>
    <w:p w14:paraId="10FD833E" w14:textId="5413FD0C" w:rsidR="00024B5D" w:rsidRPr="00024B5D" w:rsidRDefault="00024B5D" w:rsidP="00024B5D">
      <w:pPr>
        <w:jc w:val="both"/>
        <w:rPr>
          <w:rFonts w:ascii="Century Gothic" w:hAnsi="Century Gothic"/>
        </w:rPr>
      </w:pPr>
      <w:r w:rsidRPr="00024B5D">
        <w:rPr>
          <w:rFonts w:ascii="Century Gothic" w:hAnsi="Century Gothic"/>
        </w:rPr>
        <w:t>En el eje de Forma y Espacio, __________identificó algunas de las características de las figuras tridimensionales  (cubo, prisma rectangular, esfera, cilindro y  cono),  tales como, caras (</w:t>
      </w:r>
      <w:ins w:id="185" w:author="Portatil CCB" w:date="2014-06-14T20:28:00Z">
        <w:r w:rsidR="005A686E">
          <w:rPr>
            <w:rFonts w:ascii="Century Gothic" w:hAnsi="Century Gothic"/>
          </w:rPr>
          <w:t>f</w:t>
        </w:r>
      </w:ins>
      <w:del w:id="186" w:author="Portatil CCB" w:date="2014-06-14T20:28:00Z">
        <w:r w:rsidRPr="00024B5D" w:rsidDel="005A686E">
          <w:rPr>
            <w:rFonts w:ascii="Century Gothic" w:hAnsi="Century Gothic"/>
          </w:rPr>
          <w:delText>F</w:delText>
        </w:r>
      </w:del>
      <w:r w:rsidRPr="00024B5D">
        <w:rPr>
          <w:rFonts w:ascii="Century Gothic" w:hAnsi="Century Gothic"/>
        </w:rPr>
        <w:t>aces), vértices (</w:t>
      </w:r>
      <w:proofErr w:type="spellStart"/>
      <w:ins w:id="187" w:author="Portatil CCB" w:date="2014-06-14T20:28:00Z">
        <w:r w:rsidR="005A686E">
          <w:rPr>
            <w:rFonts w:ascii="Century Gothic" w:hAnsi="Century Gothic"/>
          </w:rPr>
          <w:t>v</w:t>
        </w:r>
      </w:ins>
      <w:del w:id="188" w:author="Portatil CCB" w:date="2014-06-14T20:28:00Z">
        <w:r w:rsidRPr="00024B5D" w:rsidDel="005A686E">
          <w:rPr>
            <w:rFonts w:ascii="Century Gothic" w:hAnsi="Century Gothic"/>
          </w:rPr>
          <w:delText>V</w:delText>
        </w:r>
      </w:del>
      <w:r w:rsidRPr="00024B5D">
        <w:rPr>
          <w:rFonts w:ascii="Century Gothic" w:hAnsi="Century Gothic"/>
        </w:rPr>
        <w:t>ertexes</w:t>
      </w:r>
      <w:proofErr w:type="spellEnd"/>
      <w:r w:rsidRPr="00024B5D">
        <w:rPr>
          <w:rFonts w:ascii="Century Gothic" w:hAnsi="Century Gothic"/>
        </w:rPr>
        <w:t>) y aristas (</w:t>
      </w:r>
      <w:proofErr w:type="spellStart"/>
      <w:ins w:id="189" w:author="Portatil CCB" w:date="2014-06-14T20:28:00Z">
        <w:r w:rsidR="005A686E">
          <w:rPr>
            <w:rFonts w:ascii="Century Gothic" w:hAnsi="Century Gothic"/>
          </w:rPr>
          <w:t>e</w:t>
        </w:r>
      </w:ins>
      <w:del w:id="190" w:author="Portatil CCB" w:date="2014-06-14T20:28:00Z">
        <w:r w:rsidRPr="00024B5D" w:rsidDel="005A686E">
          <w:rPr>
            <w:rFonts w:ascii="Century Gothic" w:hAnsi="Century Gothic"/>
          </w:rPr>
          <w:delText>E</w:delText>
        </w:r>
      </w:del>
      <w:r w:rsidRPr="00024B5D">
        <w:rPr>
          <w:rFonts w:ascii="Century Gothic" w:hAnsi="Century Gothic"/>
        </w:rPr>
        <w:t>dges</w:t>
      </w:r>
      <w:proofErr w:type="spellEnd"/>
      <w:r w:rsidRPr="00024B5D">
        <w:rPr>
          <w:rFonts w:ascii="Century Gothic" w:hAnsi="Century Gothic"/>
        </w:rPr>
        <w:t>). Dibujó mapas sencillos</w:t>
      </w:r>
      <w:ins w:id="191" w:author="Portatil CCB" w:date="2014-06-14T20:28:00Z">
        <w:r w:rsidR="005A686E">
          <w:rPr>
            <w:rFonts w:ascii="Century Gothic" w:hAnsi="Century Gothic"/>
          </w:rPr>
          <w:t>,</w:t>
        </w:r>
      </w:ins>
      <w:r w:rsidRPr="00024B5D">
        <w:rPr>
          <w:rFonts w:ascii="Century Gothic" w:hAnsi="Century Gothic"/>
        </w:rPr>
        <w:t xml:space="preserve"> necesitando el apoyo del maestro para ubicar los puntos de referencia: (derecha e izquierda).</w:t>
      </w:r>
    </w:p>
    <w:p w14:paraId="68A0AE19" w14:textId="77777777" w:rsidR="00024B5D" w:rsidRPr="00024B5D" w:rsidRDefault="00024B5D" w:rsidP="00024B5D">
      <w:pPr>
        <w:jc w:val="both"/>
        <w:rPr>
          <w:rFonts w:ascii="Century Gothic" w:hAnsi="Century Gothic"/>
        </w:rPr>
      </w:pPr>
      <w:r w:rsidRPr="00024B5D">
        <w:rPr>
          <w:rFonts w:ascii="Century Gothic" w:hAnsi="Century Gothic"/>
        </w:rPr>
        <w:t>En el eje de Patrones y Funciones, al representar gráficamente patrones de cuatro objetos usando al menos cuatro variables (tamaño, color, forma, posición), logró extenderlos hacia la izquierda y la derecha, con apoyo del profesor.</w:t>
      </w:r>
    </w:p>
    <w:p w14:paraId="7743E758" w14:textId="7FD6376B" w:rsidR="00024B5D" w:rsidRDefault="00024B5D" w:rsidP="00024B5D">
      <w:pPr>
        <w:jc w:val="both"/>
        <w:rPr>
          <w:ins w:id="192" w:author="Portatil CCB" w:date="2014-06-14T20:47:00Z"/>
          <w:rFonts w:ascii="Century Gothic" w:hAnsi="Century Gothic"/>
          <w:sz w:val="24"/>
        </w:rPr>
      </w:pPr>
      <w:r w:rsidRPr="00024B5D">
        <w:rPr>
          <w:rFonts w:ascii="Century Gothic" w:hAnsi="Century Gothic"/>
        </w:rPr>
        <w:lastRenderedPageBreak/>
        <w:t xml:space="preserve">En el eje de Número, ___________ encontró </w:t>
      </w:r>
      <w:del w:id="193" w:author="Portatil CCB" w:date="2014-06-14T20:47:00Z">
        <w:r w:rsidRPr="00024B5D" w:rsidDel="006A743D">
          <w:rPr>
            <w:rFonts w:ascii="Century Gothic" w:hAnsi="Century Gothic"/>
          </w:rPr>
          <w:delText xml:space="preserve"> </w:delText>
        </w:r>
      </w:del>
      <w:r w:rsidRPr="00024B5D">
        <w:rPr>
          <w:rFonts w:ascii="Century Gothic" w:hAnsi="Century Gothic"/>
        </w:rPr>
        <w:t>y dijo la cantidad que hay en una colección de 30 objetos</w:t>
      </w:r>
      <w:ins w:id="194" w:author="Portatil CCB" w:date="2014-06-14T20:48:00Z">
        <w:r w:rsidR="006A743D">
          <w:rPr>
            <w:rFonts w:ascii="Century Gothic" w:hAnsi="Century Gothic"/>
          </w:rPr>
          <w:t>,</w:t>
        </w:r>
      </w:ins>
      <w:r w:rsidRPr="00024B5D">
        <w:rPr>
          <w:rFonts w:ascii="Century Gothic" w:hAnsi="Century Gothic"/>
        </w:rPr>
        <w:t xml:space="preserve"> omitiendo o saltándose algunos números en la secuencia.</w:t>
      </w:r>
      <w:del w:id="195" w:author="Portatil CCB" w:date="2014-06-14T20:48:00Z">
        <w:r w:rsidRPr="00024B5D" w:rsidDel="006A743D">
          <w:rPr>
            <w:rFonts w:ascii="Century Gothic" w:hAnsi="Century Gothic"/>
          </w:rPr>
          <w:delText xml:space="preserve"> </w:delText>
        </w:r>
        <w:commentRangeStart w:id="196"/>
        <w:r w:rsidRPr="00024B5D" w:rsidDel="006A743D">
          <w:rPr>
            <w:rFonts w:ascii="Century Gothic" w:hAnsi="Century Gothic"/>
          </w:rPr>
          <w:delText>Encontró  y dijo la cantidad que hay en una colección de 30 objetos omitiendo o saltándose algunos números en la secuencia</w:delText>
        </w:r>
      </w:del>
      <w:r w:rsidRPr="00024B5D">
        <w:rPr>
          <w:rFonts w:ascii="Century Gothic" w:hAnsi="Century Gothic"/>
        </w:rPr>
        <w:t xml:space="preserve">. </w:t>
      </w:r>
      <w:commentRangeEnd w:id="196"/>
      <w:r w:rsidR="006A743D">
        <w:rPr>
          <w:rStyle w:val="Refdecomentario"/>
          <w:rFonts w:ascii="Cambria" w:eastAsia="Cambria" w:hAnsi="Cambria" w:cs="Times New Roman"/>
        </w:rPr>
        <w:commentReference w:id="196"/>
      </w:r>
      <w:r w:rsidRPr="00024B5D">
        <w:rPr>
          <w:rFonts w:ascii="Century Gothic" w:hAnsi="Century Gothic"/>
        </w:rPr>
        <w:t>Logró hacer estimación de cantidades hasta el 20</w:t>
      </w:r>
      <w:ins w:id="197" w:author="Portatil CCB" w:date="2014-06-14T21:11:00Z">
        <w:r w:rsidR="009D4E10">
          <w:rPr>
            <w:rFonts w:ascii="Century Gothic" w:hAnsi="Century Gothic"/>
          </w:rPr>
          <w:t>,</w:t>
        </w:r>
      </w:ins>
      <w:r w:rsidRPr="00024B5D">
        <w:rPr>
          <w:rFonts w:ascii="Century Gothic" w:hAnsi="Century Gothic"/>
        </w:rPr>
        <w:t xml:space="preserve"> acercándose un poco a la cantidad real. </w:t>
      </w:r>
      <w:r w:rsidRPr="00024B5D">
        <w:rPr>
          <w:rFonts w:ascii="Century Gothic" w:hAnsi="Century Gothic"/>
          <w:sz w:val="24"/>
        </w:rPr>
        <w:t>Dibujó una historia de números hasta el 7; sin embargo</w:t>
      </w:r>
      <w:ins w:id="198" w:author="Portatil CCB" w:date="2014-06-14T20:47:00Z">
        <w:r w:rsidR="006A743D">
          <w:rPr>
            <w:rFonts w:ascii="Century Gothic" w:hAnsi="Century Gothic"/>
            <w:sz w:val="24"/>
          </w:rPr>
          <w:t>,</w:t>
        </w:r>
      </w:ins>
      <w:r w:rsidRPr="00024B5D">
        <w:rPr>
          <w:rFonts w:ascii="Century Gothic" w:hAnsi="Century Gothic"/>
          <w:sz w:val="24"/>
        </w:rPr>
        <w:t xml:space="preserve"> confundió los símbolos al escribir las ecuaciones de suma y resta correspondientes.</w:t>
      </w:r>
    </w:p>
    <w:p w14:paraId="57AB3B41" w14:textId="77777777" w:rsidR="006A743D" w:rsidRPr="00024B5D" w:rsidRDefault="006A743D" w:rsidP="00024B5D">
      <w:pPr>
        <w:jc w:val="both"/>
        <w:rPr>
          <w:rFonts w:ascii="Century Gothic" w:hAnsi="Century Gothic"/>
          <w:sz w:val="24"/>
        </w:rPr>
      </w:pPr>
    </w:p>
    <w:p w14:paraId="5B5CACFA" w14:textId="4D68180A" w:rsidR="00024B5D" w:rsidRDefault="00024B5D" w:rsidP="00024B5D">
      <w:pPr>
        <w:jc w:val="center"/>
        <w:rPr>
          <w:rFonts w:ascii="Century Gothic" w:hAnsi="Century Gothic"/>
          <w:b/>
        </w:rPr>
      </w:pPr>
      <w:r>
        <w:rPr>
          <w:rFonts w:ascii="Century Gothic" w:hAnsi="Century Gothic"/>
          <w:b/>
        </w:rPr>
        <w:t>LOW/MATHS/KINDER</w:t>
      </w:r>
    </w:p>
    <w:p w14:paraId="1B1A8139" w14:textId="6B576482" w:rsidR="00024B5D" w:rsidRPr="00024B5D" w:rsidRDefault="00024B5D" w:rsidP="00024B5D">
      <w:pPr>
        <w:jc w:val="both"/>
        <w:rPr>
          <w:rFonts w:ascii="Century Gothic" w:hAnsi="Century Gothic"/>
        </w:rPr>
      </w:pPr>
      <w:r w:rsidRPr="00024B5D">
        <w:rPr>
          <w:rFonts w:ascii="Century Gothic" w:hAnsi="Century Gothic"/>
        </w:rPr>
        <w:t>En el eje de Manejo de Datos, a __________se le dificultó interpretar datos en un gráfico de barras</w:t>
      </w:r>
      <w:del w:id="199" w:author="Portatil CCB" w:date="2014-06-14T21:11:00Z">
        <w:r w:rsidRPr="00024B5D" w:rsidDel="009D4E10">
          <w:rPr>
            <w:rFonts w:ascii="Century Gothic" w:hAnsi="Century Gothic"/>
          </w:rPr>
          <w:delText xml:space="preserve">; </w:delText>
        </w:r>
      </w:del>
      <w:ins w:id="200" w:author="Portatil CCB" w:date="2014-06-14T21:11:00Z">
        <w:r w:rsidR="009D4E10">
          <w:rPr>
            <w:rFonts w:ascii="Century Gothic" w:hAnsi="Century Gothic"/>
          </w:rPr>
          <w:t>,</w:t>
        </w:r>
        <w:r w:rsidR="009D4E10" w:rsidRPr="00024B5D">
          <w:rPr>
            <w:rFonts w:ascii="Century Gothic" w:hAnsi="Century Gothic"/>
          </w:rPr>
          <w:t xml:space="preserve"> </w:t>
        </w:r>
      </w:ins>
      <w:r w:rsidRPr="00024B5D">
        <w:rPr>
          <w:rFonts w:ascii="Century Gothic" w:hAnsi="Century Gothic"/>
        </w:rPr>
        <w:t>como también, predecir posibles resultados: “</w:t>
      </w:r>
      <w:proofErr w:type="spellStart"/>
      <w:r w:rsidRPr="00024B5D">
        <w:rPr>
          <w:rFonts w:ascii="Century Gothic" w:hAnsi="Century Gothic"/>
        </w:rPr>
        <w:t>will</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might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w:t>
      </w:r>
      <w:proofErr w:type="spellStart"/>
      <w:r w:rsidRPr="00024B5D">
        <w:rPr>
          <w:rFonts w:ascii="Century Gothic" w:hAnsi="Century Gothic"/>
        </w:rPr>
        <w:t>won´t</w:t>
      </w:r>
      <w:proofErr w:type="spellEnd"/>
      <w:r w:rsidRPr="00024B5D">
        <w:rPr>
          <w:rFonts w:ascii="Century Gothic" w:hAnsi="Century Gothic"/>
        </w:rPr>
        <w:t xml:space="preserve"> </w:t>
      </w:r>
      <w:proofErr w:type="spellStart"/>
      <w:r w:rsidRPr="00024B5D">
        <w:rPr>
          <w:rFonts w:ascii="Century Gothic" w:hAnsi="Century Gothic"/>
        </w:rPr>
        <w:t>happen</w:t>
      </w:r>
      <w:proofErr w:type="spellEnd"/>
      <w:r w:rsidRPr="00024B5D">
        <w:rPr>
          <w:rFonts w:ascii="Century Gothic" w:hAnsi="Century Gothic"/>
        </w:rPr>
        <w:t>”, utilizando  diferentes materiales.</w:t>
      </w:r>
    </w:p>
    <w:p w14:paraId="62DC3136" w14:textId="77CF2802" w:rsidR="00024B5D" w:rsidRPr="00024B5D" w:rsidRDefault="00024B5D" w:rsidP="00024B5D">
      <w:pPr>
        <w:jc w:val="both"/>
        <w:rPr>
          <w:rFonts w:ascii="Century Gothic" w:hAnsi="Century Gothic"/>
        </w:rPr>
      </w:pPr>
      <w:r w:rsidRPr="00024B5D">
        <w:rPr>
          <w:rFonts w:ascii="Century Gothic" w:hAnsi="Century Gothic"/>
        </w:rPr>
        <w:t>En el eje de Medición, no identificó los atributos de la temperatura (</w:t>
      </w:r>
      <w:proofErr w:type="spellStart"/>
      <w:r w:rsidRPr="00024B5D">
        <w:rPr>
          <w:rFonts w:ascii="Century Gothic" w:hAnsi="Century Gothic"/>
        </w:rPr>
        <w:t>hot</w:t>
      </w:r>
      <w:proofErr w:type="spellEnd"/>
      <w:r w:rsidRPr="00024B5D">
        <w:rPr>
          <w:rFonts w:ascii="Century Gothic" w:hAnsi="Century Gothic"/>
        </w:rPr>
        <w:t xml:space="preserve">, </w:t>
      </w:r>
      <w:proofErr w:type="spellStart"/>
      <w:r w:rsidRPr="00024B5D">
        <w:rPr>
          <w:rFonts w:ascii="Century Gothic" w:hAnsi="Century Gothic"/>
        </w:rPr>
        <w:t>warm</w:t>
      </w:r>
      <w:proofErr w:type="spellEnd"/>
      <w:r w:rsidRPr="00024B5D">
        <w:rPr>
          <w:rFonts w:ascii="Century Gothic" w:hAnsi="Century Gothic"/>
        </w:rPr>
        <w:t xml:space="preserve">, </w:t>
      </w:r>
      <w:proofErr w:type="spellStart"/>
      <w:r w:rsidRPr="00024B5D">
        <w:rPr>
          <w:rFonts w:ascii="Century Gothic" w:hAnsi="Century Gothic"/>
        </w:rPr>
        <w:t>cold</w:t>
      </w:r>
      <w:proofErr w:type="spellEnd"/>
      <w:r w:rsidRPr="00024B5D">
        <w:rPr>
          <w:rFonts w:ascii="Century Gothic" w:hAnsi="Century Gothic"/>
        </w:rPr>
        <w:t xml:space="preserve">) ni utilizó el vocabulario relacionado con este tema. No hizo conexiones entre los atributos de la temperatura </w:t>
      </w:r>
      <w:del w:id="201" w:author="Portatil CCB" w:date="2014-06-14T21:11:00Z">
        <w:r w:rsidRPr="00024B5D" w:rsidDel="009D4E10">
          <w:rPr>
            <w:rFonts w:ascii="Century Gothic" w:hAnsi="Century Gothic"/>
          </w:rPr>
          <w:delText xml:space="preserve">con </w:delText>
        </w:r>
      </w:del>
      <w:ins w:id="202" w:author="Portatil CCB" w:date="2014-06-14T21:11:00Z">
        <w:r w:rsidR="009D4E10">
          <w:rPr>
            <w:rFonts w:ascii="Century Gothic" w:hAnsi="Century Gothic"/>
          </w:rPr>
          <w:t>y</w:t>
        </w:r>
        <w:r w:rsidR="009D4E10" w:rsidRPr="00024B5D">
          <w:rPr>
            <w:rFonts w:ascii="Century Gothic" w:hAnsi="Century Gothic"/>
          </w:rPr>
          <w:t xml:space="preserve"> </w:t>
        </w:r>
      </w:ins>
      <w:r w:rsidRPr="00024B5D">
        <w:rPr>
          <w:rFonts w:ascii="Century Gothic" w:hAnsi="Century Gothic"/>
        </w:rPr>
        <w:t>situaciones de la vida real.</w:t>
      </w:r>
    </w:p>
    <w:p w14:paraId="3458C5BA" w14:textId="77BC52A4" w:rsidR="00024B5D" w:rsidRPr="00024B5D" w:rsidRDefault="00024B5D" w:rsidP="00024B5D">
      <w:pPr>
        <w:jc w:val="both"/>
        <w:rPr>
          <w:rFonts w:ascii="Century Gothic" w:hAnsi="Century Gothic"/>
          <w:sz w:val="28"/>
          <w:szCs w:val="28"/>
        </w:rPr>
      </w:pPr>
      <w:r w:rsidRPr="00024B5D">
        <w:rPr>
          <w:rFonts w:ascii="Century Gothic" w:hAnsi="Century Gothic"/>
        </w:rPr>
        <w:t>En el eje de Forma y Espacio, a</w:t>
      </w:r>
      <w:r w:rsidRPr="00024B5D">
        <w:rPr>
          <w:rFonts w:ascii="Century Gothic" w:hAnsi="Century Gothic"/>
          <w:sz w:val="28"/>
          <w:szCs w:val="28"/>
        </w:rPr>
        <w:t xml:space="preserve"> ___________</w:t>
      </w:r>
      <w:r w:rsidRPr="00024B5D">
        <w:rPr>
          <w:rFonts w:ascii="Century Gothic" w:hAnsi="Century Gothic"/>
        </w:rPr>
        <w:t>se le dificultó identificar las caras (</w:t>
      </w:r>
      <w:ins w:id="203" w:author="Portatil CCB" w:date="2014-06-14T21:12:00Z">
        <w:r w:rsidR="009D4E10">
          <w:rPr>
            <w:rFonts w:ascii="Century Gothic" w:hAnsi="Century Gothic"/>
          </w:rPr>
          <w:t>f</w:t>
        </w:r>
      </w:ins>
      <w:del w:id="204" w:author="Portatil CCB" w:date="2014-06-14T21:12:00Z">
        <w:r w:rsidRPr="00024B5D" w:rsidDel="009D4E10">
          <w:rPr>
            <w:rFonts w:ascii="Century Gothic" w:hAnsi="Century Gothic"/>
          </w:rPr>
          <w:delText>F</w:delText>
        </w:r>
      </w:del>
      <w:r w:rsidRPr="00024B5D">
        <w:rPr>
          <w:rFonts w:ascii="Century Gothic" w:hAnsi="Century Gothic"/>
        </w:rPr>
        <w:t>aces), vértices (</w:t>
      </w:r>
      <w:proofErr w:type="spellStart"/>
      <w:ins w:id="205" w:author="Portatil CCB" w:date="2014-06-14T21:12:00Z">
        <w:r w:rsidR="009D4E10">
          <w:rPr>
            <w:rFonts w:ascii="Century Gothic" w:hAnsi="Century Gothic"/>
          </w:rPr>
          <w:t>v</w:t>
        </w:r>
      </w:ins>
      <w:del w:id="206" w:author="Portatil CCB" w:date="2014-06-14T21:12:00Z">
        <w:r w:rsidRPr="00024B5D" w:rsidDel="009D4E10">
          <w:rPr>
            <w:rFonts w:ascii="Century Gothic" w:hAnsi="Century Gothic"/>
          </w:rPr>
          <w:delText>V</w:delText>
        </w:r>
      </w:del>
      <w:r w:rsidRPr="00024B5D">
        <w:rPr>
          <w:rFonts w:ascii="Century Gothic" w:hAnsi="Century Gothic"/>
        </w:rPr>
        <w:t>ertexes</w:t>
      </w:r>
      <w:proofErr w:type="spellEnd"/>
      <w:r w:rsidRPr="00024B5D">
        <w:rPr>
          <w:rFonts w:ascii="Century Gothic" w:hAnsi="Century Gothic"/>
        </w:rPr>
        <w:t>) y aristas (</w:t>
      </w:r>
      <w:proofErr w:type="spellStart"/>
      <w:ins w:id="207" w:author="Portatil CCB" w:date="2014-06-14T21:12:00Z">
        <w:r w:rsidR="009D4E10">
          <w:rPr>
            <w:rFonts w:ascii="Century Gothic" w:hAnsi="Century Gothic"/>
          </w:rPr>
          <w:t>e</w:t>
        </w:r>
      </w:ins>
      <w:del w:id="208" w:author="Portatil CCB" w:date="2014-06-14T21:12:00Z">
        <w:r w:rsidRPr="00024B5D" w:rsidDel="009D4E10">
          <w:rPr>
            <w:rFonts w:ascii="Century Gothic" w:hAnsi="Century Gothic"/>
          </w:rPr>
          <w:delText>E</w:delText>
        </w:r>
      </w:del>
      <w:r w:rsidRPr="00024B5D">
        <w:rPr>
          <w:rFonts w:ascii="Century Gothic" w:hAnsi="Century Gothic"/>
        </w:rPr>
        <w:t>dges</w:t>
      </w:r>
      <w:proofErr w:type="spellEnd"/>
      <w:r w:rsidRPr="00024B5D">
        <w:rPr>
          <w:rFonts w:ascii="Century Gothic" w:hAnsi="Century Gothic"/>
        </w:rPr>
        <w:t>) de las figuras tridimensionales  (cubo, prisma rectangular, esfera, cilindro</w:t>
      </w:r>
      <w:ins w:id="209" w:author="Portatil CCB" w:date="2014-06-14T21:14:00Z">
        <w:r w:rsidR="009D4E10">
          <w:rPr>
            <w:rFonts w:ascii="Century Gothic" w:hAnsi="Century Gothic"/>
          </w:rPr>
          <w:t>,</w:t>
        </w:r>
      </w:ins>
      <w:del w:id="210" w:author="Portatil CCB" w:date="2014-06-14T21:14:00Z">
        <w:r w:rsidRPr="00024B5D" w:rsidDel="009D4E10">
          <w:rPr>
            <w:rFonts w:ascii="Century Gothic" w:hAnsi="Century Gothic"/>
          </w:rPr>
          <w:delText xml:space="preserve"> </w:delText>
        </w:r>
      </w:del>
      <w:del w:id="211" w:author="Portatil CCB" w:date="2014-06-14T21:13:00Z">
        <w:r w:rsidRPr="00024B5D" w:rsidDel="009D4E10">
          <w:rPr>
            <w:rFonts w:ascii="Century Gothic" w:hAnsi="Century Gothic"/>
          </w:rPr>
          <w:delText>y</w:delText>
        </w:r>
      </w:del>
      <w:r w:rsidRPr="00024B5D">
        <w:rPr>
          <w:rFonts w:ascii="Century Gothic" w:hAnsi="Century Gothic"/>
        </w:rPr>
        <w:t xml:space="preserve">  cono).  Se recomienda que en casa observe objetos con estas formas tridimensionales e identifique sus características. No logró ubicar los puntos de referencia (derecha e izquierda).</w:t>
      </w:r>
    </w:p>
    <w:p w14:paraId="4CA633A1" w14:textId="77777777" w:rsidR="00024B5D" w:rsidRPr="00024B5D" w:rsidRDefault="00024B5D" w:rsidP="00024B5D">
      <w:pPr>
        <w:jc w:val="both"/>
        <w:rPr>
          <w:rFonts w:ascii="Century Gothic" w:hAnsi="Century Gothic"/>
          <w:b/>
        </w:rPr>
      </w:pPr>
      <w:r w:rsidRPr="00024B5D">
        <w:rPr>
          <w:rFonts w:ascii="Century Gothic" w:hAnsi="Century Gothic"/>
        </w:rPr>
        <w:t>En el eje de Patrones y Funciones, se le dificultó</w:t>
      </w:r>
      <w:r w:rsidRPr="00024B5D">
        <w:rPr>
          <w:rFonts w:ascii="Century Gothic" w:hAnsi="Century Gothic"/>
          <w:b/>
        </w:rPr>
        <w:t xml:space="preserve"> </w:t>
      </w:r>
      <w:r w:rsidRPr="00024B5D">
        <w:rPr>
          <w:rFonts w:ascii="Century Gothic" w:hAnsi="Century Gothic"/>
        </w:rPr>
        <w:t xml:space="preserve">representar gráficamente patrones de cuatro  objetos usando al menos cuatro variables (tamaño, color, forma, posición). Es importante que practique la extensión de patrones, con las variables de forma, tamaño o color y dirección, </w:t>
      </w:r>
      <w:commentRangeStart w:id="212"/>
      <w:r w:rsidRPr="00024B5D">
        <w:rPr>
          <w:rFonts w:ascii="Century Gothic" w:hAnsi="Century Gothic"/>
        </w:rPr>
        <w:t>especialmente hacia el lado izquierdo que le representa mayor dificultad.</w:t>
      </w:r>
      <w:commentRangeEnd w:id="212"/>
      <w:r w:rsidR="009D4E10">
        <w:rPr>
          <w:rStyle w:val="Refdecomentario"/>
          <w:rFonts w:ascii="Cambria" w:eastAsia="Cambria" w:hAnsi="Cambria" w:cs="Times New Roman"/>
        </w:rPr>
        <w:commentReference w:id="212"/>
      </w:r>
    </w:p>
    <w:p w14:paraId="1F179722" w14:textId="4E0E4D5A" w:rsidR="00024B5D" w:rsidRPr="00024B5D" w:rsidRDefault="00024B5D" w:rsidP="00024B5D">
      <w:pPr>
        <w:jc w:val="both"/>
        <w:rPr>
          <w:rFonts w:ascii="Century Gothic" w:hAnsi="Century Gothic"/>
        </w:rPr>
      </w:pPr>
      <w:r w:rsidRPr="00024B5D">
        <w:rPr>
          <w:rFonts w:ascii="Century Gothic" w:hAnsi="Century Gothic"/>
        </w:rPr>
        <w:t>En el eje de Número, ___________ no logró encontrar y decir la cantidad que hay en una colección de 30 objetos</w:t>
      </w:r>
      <w:ins w:id="213" w:author="Portatil CCB" w:date="2014-06-14T21:15:00Z">
        <w:r w:rsidR="009D4E10">
          <w:rPr>
            <w:rFonts w:ascii="Century Gothic" w:hAnsi="Century Gothic"/>
          </w:rPr>
          <w:t>,</w:t>
        </w:r>
      </w:ins>
      <w:r w:rsidRPr="00024B5D">
        <w:rPr>
          <w:rFonts w:ascii="Century Gothic" w:hAnsi="Century Gothic"/>
        </w:rPr>
        <w:t xml:space="preserve"> omitiendo o saltándose varios números en distintas partes de la secuencia del conteo. Debe practicar en casa </w:t>
      </w:r>
      <w:ins w:id="214" w:author="Portatil CCB" w:date="2014-06-14T21:16:00Z">
        <w:r w:rsidR="008874E3">
          <w:rPr>
            <w:rFonts w:ascii="Century Gothic" w:hAnsi="Century Gothic"/>
          </w:rPr>
          <w:t xml:space="preserve">la </w:t>
        </w:r>
      </w:ins>
      <w:r w:rsidRPr="00024B5D">
        <w:rPr>
          <w:rFonts w:ascii="Century Gothic" w:hAnsi="Century Gothic"/>
        </w:rPr>
        <w:t xml:space="preserve">identificación de estos números a través de juegos de mesa </w:t>
      </w:r>
      <w:ins w:id="215" w:author="Portatil CCB" w:date="2014-06-14T21:16:00Z">
        <w:r w:rsidR="008874E3">
          <w:rPr>
            <w:rFonts w:ascii="Century Gothic" w:hAnsi="Century Gothic"/>
          </w:rPr>
          <w:t xml:space="preserve">tales </w:t>
        </w:r>
      </w:ins>
      <w:r w:rsidRPr="00024B5D">
        <w:rPr>
          <w:rFonts w:ascii="Century Gothic" w:hAnsi="Century Gothic"/>
        </w:rPr>
        <w:t>como</w:t>
      </w:r>
      <w:del w:id="216" w:author="Portatil CCB" w:date="2014-06-14T21:16:00Z">
        <w:r w:rsidRPr="00024B5D" w:rsidDel="008874E3">
          <w:rPr>
            <w:rFonts w:ascii="Century Gothic" w:hAnsi="Century Gothic"/>
          </w:rPr>
          <w:delText>:</w:delText>
        </w:r>
      </w:del>
      <w:r w:rsidRPr="00024B5D">
        <w:rPr>
          <w:rFonts w:ascii="Century Gothic" w:hAnsi="Century Gothic"/>
        </w:rPr>
        <w:t xml:space="preserve"> bingo, memoria y escalera. Al hacer estimación de cantidades hasta el 20, se le dificultó acercarse a la cantidad real. No logró </w:t>
      </w:r>
      <w:r w:rsidRPr="00024B5D">
        <w:rPr>
          <w:rFonts w:ascii="Century Gothic" w:hAnsi="Century Gothic"/>
          <w:sz w:val="24"/>
        </w:rPr>
        <w:t>dibujar una historia de números hasta el 7</w:t>
      </w:r>
      <w:ins w:id="217" w:author="Portatil CCB" w:date="2014-06-14T21:16:00Z">
        <w:r w:rsidR="008874E3">
          <w:rPr>
            <w:rFonts w:ascii="Century Gothic" w:hAnsi="Century Gothic"/>
            <w:sz w:val="24"/>
          </w:rPr>
          <w:t>,</w:t>
        </w:r>
      </w:ins>
      <w:r w:rsidRPr="00024B5D">
        <w:rPr>
          <w:rFonts w:ascii="Century Gothic" w:hAnsi="Century Gothic"/>
          <w:sz w:val="24"/>
        </w:rPr>
        <w:t xml:space="preserve"> ni escribir las ecuaciones de suma y resta correspondientes.</w:t>
      </w:r>
    </w:p>
    <w:p w14:paraId="2F196BE1" w14:textId="77777777" w:rsidR="00D95F8B" w:rsidRPr="00024B5D" w:rsidRDefault="00D95F8B" w:rsidP="00024B5D">
      <w:pPr>
        <w:rPr>
          <w:rFonts w:ascii="Century Gothic" w:hAnsi="Century Gothic" w:cs="Arial"/>
          <w:b/>
          <w:sz w:val="24"/>
          <w:szCs w:val="24"/>
        </w:rPr>
      </w:pPr>
    </w:p>
    <w:p w14:paraId="42D78FC1" w14:textId="3AD6823C" w:rsidR="00B44B02" w:rsidRPr="005001DD" w:rsidRDefault="00B44B02" w:rsidP="003F58AE">
      <w:pPr>
        <w:jc w:val="center"/>
        <w:rPr>
          <w:rFonts w:ascii="Century Gothic" w:hAnsi="Century Gothic" w:cs="Arial"/>
          <w:b/>
          <w:sz w:val="24"/>
          <w:szCs w:val="24"/>
          <w:rPrChange w:id="218" w:author="Portatil CCB" w:date="2014-06-14T14:14:00Z">
            <w:rPr>
              <w:rFonts w:ascii="Century Gothic" w:hAnsi="Century Gothic" w:cs="Arial"/>
              <w:b/>
              <w:sz w:val="24"/>
              <w:szCs w:val="24"/>
              <w:lang w:val="en-US"/>
            </w:rPr>
          </w:rPrChange>
        </w:rPr>
      </w:pPr>
      <w:r w:rsidRPr="005001DD">
        <w:rPr>
          <w:rFonts w:ascii="Century Gothic" w:hAnsi="Century Gothic" w:cs="Arial"/>
          <w:b/>
          <w:sz w:val="24"/>
          <w:szCs w:val="24"/>
          <w:rPrChange w:id="219" w:author="Portatil CCB" w:date="2014-06-14T14:14:00Z">
            <w:rPr>
              <w:rFonts w:ascii="Century Gothic" w:hAnsi="Century Gothic" w:cs="Arial"/>
              <w:b/>
              <w:sz w:val="24"/>
              <w:szCs w:val="24"/>
              <w:lang w:val="en-US"/>
            </w:rPr>
          </w:rPrChange>
        </w:rPr>
        <w:t>CIENCIAS NATURALES</w:t>
      </w:r>
      <w:r w:rsidR="003F58AE" w:rsidRPr="005001DD">
        <w:rPr>
          <w:rFonts w:ascii="Century Gothic" w:hAnsi="Century Gothic" w:cs="Arial"/>
          <w:b/>
          <w:sz w:val="24"/>
          <w:szCs w:val="24"/>
          <w:rPrChange w:id="220" w:author="Portatil CCB" w:date="2014-06-14T14:14:00Z">
            <w:rPr>
              <w:rFonts w:ascii="Century Gothic" w:hAnsi="Century Gothic" w:cs="Arial"/>
              <w:b/>
              <w:sz w:val="24"/>
              <w:szCs w:val="24"/>
              <w:lang w:val="en-US"/>
            </w:rPr>
          </w:rPrChange>
        </w:rPr>
        <w:t>/GLOBAL</w:t>
      </w:r>
      <w:r w:rsidR="002006D5" w:rsidRPr="005001DD">
        <w:rPr>
          <w:rFonts w:ascii="Century Gothic" w:hAnsi="Century Gothic" w:cs="Arial"/>
          <w:b/>
          <w:sz w:val="24"/>
          <w:szCs w:val="24"/>
          <w:rPrChange w:id="221" w:author="Portatil CCB" w:date="2014-06-14T14:14:00Z">
            <w:rPr>
              <w:rFonts w:ascii="Century Gothic" w:hAnsi="Century Gothic" w:cs="Arial"/>
              <w:b/>
              <w:sz w:val="24"/>
              <w:szCs w:val="24"/>
              <w:lang w:val="en-US"/>
            </w:rPr>
          </w:rPrChange>
        </w:rPr>
        <w:t>/KINDER</w:t>
      </w:r>
      <w:r w:rsidR="003F58AE" w:rsidRPr="005001DD">
        <w:rPr>
          <w:rFonts w:ascii="Century Gothic" w:hAnsi="Century Gothic" w:cs="Arial"/>
          <w:b/>
          <w:sz w:val="24"/>
          <w:szCs w:val="24"/>
          <w:rPrChange w:id="222" w:author="Portatil CCB" w:date="2014-06-14T14:14:00Z">
            <w:rPr>
              <w:rFonts w:ascii="Century Gothic" w:hAnsi="Century Gothic" w:cs="Arial"/>
              <w:b/>
              <w:sz w:val="24"/>
              <w:szCs w:val="24"/>
              <w:lang w:val="en-US"/>
            </w:rPr>
          </w:rPrChange>
        </w:rPr>
        <w:t xml:space="preserve"> </w:t>
      </w:r>
    </w:p>
    <w:p w14:paraId="62B2C05E" w14:textId="524F1A40" w:rsidR="00B44B02" w:rsidRDefault="00B44B02" w:rsidP="00B44B02">
      <w:pPr>
        <w:jc w:val="both"/>
        <w:rPr>
          <w:ins w:id="223" w:author="Portatil CCB" w:date="2014-06-14T21:16:00Z"/>
          <w:rFonts w:ascii="Century Gothic" w:hAnsi="Century Gothic" w:cs="Arial"/>
          <w:sz w:val="24"/>
          <w:szCs w:val="24"/>
        </w:rPr>
      </w:pPr>
      <w:r w:rsidRPr="007F025B">
        <w:rPr>
          <w:rFonts w:ascii="Century Gothic" w:hAnsi="Century Gothic" w:cs="Arial"/>
          <w:sz w:val="24"/>
          <w:szCs w:val="24"/>
        </w:rPr>
        <w:t>En el área de Ciencias Naturales, en las unidades de indagación "Compartiendo el planeta" y "Cómo nos expresamos", los niños tuvieron la oportunida</w:t>
      </w:r>
      <w:r w:rsidR="003F58AE" w:rsidRPr="007F025B">
        <w:rPr>
          <w:rFonts w:ascii="Century Gothic" w:hAnsi="Century Gothic" w:cs="Arial"/>
          <w:sz w:val="24"/>
          <w:szCs w:val="24"/>
        </w:rPr>
        <w:t xml:space="preserve">d de indagar sobre las fuentes, </w:t>
      </w:r>
      <w:r w:rsidRPr="007F025B">
        <w:rPr>
          <w:rFonts w:ascii="Century Gothic" w:hAnsi="Century Gothic" w:cs="Arial"/>
          <w:sz w:val="24"/>
          <w:szCs w:val="24"/>
        </w:rPr>
        <w:t xml:space="preserve"> las fo</w:t>
      </w:r>
      <w:r w:rsidR="003F58AE" w:rsidRPr="007F025B">
        <w:rPr>
          <w:rFonts w:ascii="Century Gothic" w:hAnsi="Century Gothic" w:cs="Arial"/>
          <w:sz w:val="24"/>
          <w:szCs w:val="24"/>
        </w:rPr>
        <w:t xml:space="preserve">rmas de contaminación, y </w:t>
      </w:r>
      <w:r w:rsidRPr="007F025B">
        <w:rPr>
          <w:rFonts w:ascii="Century Gothic" w:hAnsi="Century Gothic" w:cs="Arial"/>
          <w:sz w:val="24"/>
          <w:szCs w:val="24"/>
        </w:rPr>
        <w:lastRenderedPageBreak/>
        <w:t>sobre cómo la tecnología nos brinda otras posibilidades para e</w:t>
      </w:r>
      <w:r w:rsidR="003F58AE" w:rsidRPr="007F025B">
        <w:rPr>
          <w:rFonts w:ascii="Century Gothic" w:hAnsi="Century Gothic" w:cs="Arial"/>
          <w:sz w:val="24"/>
          <w:szCs w:val="24"/>
        </w:rPr>
        <w:t>xpresarnos. Los niños mostraron</w:t>
      </w:r>
      <w:r w:rsidRPr="007F025B">
        <w:rPr>
          <w:rFonts w:ascii="Century Gothic" w:hAnsi="Century Gothic" w:cs="Arial"/>
          <w:sz w:val="24"/>
          <w:szCs w:val="24"/>
        </w:rPr>
        <w:t xml:space="preserve"> su comprensión por medio de </w:t>
      </w:r>
      <w:r w:rsidR="003F58AE" w:rsidRPr="007F025B">
        <w:rPr>
          <w:rFonts w:ascii="Century Gothic" w:hAnsi="Century Gothic" w:cs="Arial"/>
          <w:sz w:val="24"/>
          <w:szCs w:val="24"/>
        </w:rPr>
        <w:t xml:space="preserve">la </w:t>
      </w:r>
      <w:r w:rsidRPr="007F025B">
        <w:rPr>
          <w:rFonts w:ascii="Century Gothic" w:hAnsi="Century Gothic" w:cs="Arial"/>
          <w:sz w:val="24"/>
          <w:szCs w:val="24"/>
        </w:rPr>
        <w:t xml:space="preserve">búsqueda de información en textos  y videos preseleccionados para ellos, experimentos, salidas pedagógicas,  charlas con expertos  y  actividades </w:t>
      </w:r>
      <w:r w:rsidR="002006D5" w:rsidRPr="007F025B">
        <w:rPr>
          <w:rFonts w:ascii="Century Gothic" w:hAnsi="Century Gothic" w:cs="Arial"/>
          <w:sz w:val="24"/>
          <w:szCs w:val="24"/>
        </w:rPr>
        <w:t xml:space="preserve">realizadas </w:t>
      </w:r>
      <w:r w:rsidRPr="007F025B">
        <w:rPr>
          <w:rFonts w:ascii="Century Gothic" w:hAnsi="Century Gothic" w:cs="Arial"/>
          <w:sz w:val="24"/>
          <w:szCs w:val="24"/>
        </w:rPr>
        <w:t xml:space="preserve">en clase y en casa. </w:t>
      </w:r>
    </w:p>
    <w:p w14:paraId="15BA64BE" w14:textId="77777777" w:rsidR="008874E3" w:rsidRPr="007F025B" w:rsidRDefault="008874E3" w:rsidP="00B44B02">
      <w:pPr>
        <w:jc w:val="both"/>
        <w:rPr>
          <w:rFonts w:ascii="Century Gothic" w:hAnsi="Century Gothic" w:cs="Arial"/>
          <w:sz w:val="24"/>
          <w:szCs w:val="24"/>
        </w:rPr>
      </w:pPr>
    </w:p>
    <w:p w14:paraId="76345F55" w14:textId="209C4D3C" w:rsidR="00426031" w:rsidRPr="00EC5A6D" w:rsidRDefault="00426031" w:rsidP="00426031">
      <w:pPr>
        <w:jc w:val="center"/>
        <w:rPr>
          <w:rFonts w:ascii="Century Gothic" w:hAnsi="Century Gothic" w:cs="Arial"/>
          <w:b/>
          <w:sz w:val="24"/>
          <w:szCs w:val="24"/>
          <w:lang w:val="en-US"/>
        </w:rPr>
      </w:pPr>
      <w:r w:rsidRPr="00EC5A6D">
        <w:rPr>
          <w:rFonts w:ascii="Century Gothic" w:hAnsi="Century Gothic" w:cs="Arial"/>
          <w:b/>
          <w:sz w:val="24"/>
          <w:szCs w:val="24"/>
          <w:lang w:val="en-US"/>
        </w:rPr>
        <w:t>LEVELS OF PERFORMANCE/SCIENCE/KINDER</w:t>
      </w:r>
    </w:p>
    <w:p w14:paraId="0C552A52" w14:textId="6A14A7D9" w:rsidR="00426031" w:rsidRPr="00EC5A6D" w:rsidRDefault="00426031" w:rsidP="00426031">
      <w:pPr>
        <w:jc w:val="center"/>
        <w:rPr>
          <w:rFonts w:ascii="Century Gothic" w:hAnsi="Century Gothic" w:cs="Arial"/>
          <w:b/>
          <w:sz w:val="24"/>
          <w:szCs w:val="24"/>
          <w:lang w:val="en-US"/>
        </w:rPr>
      </w:pPr>
      <w:r w:rsidRPr="00EC5A6D">
        <w:rPr>
          <w:rFonts w:ascii="Century Gothic" w:hAnsi="Century Gothic" w:cs="Arial"/>
          <w:b/>
          <w:sz w:val="24"/>
          <w:szCs w:val="24"/>
          <w:lang w:val="en-US"/>
        </w:rPr>
        <w:t>SUPERIOR/SCIENCE/KINDER</w:t>
      </w:r>
    </w:p>
    <w:p w14:paraId="4144ED6C" w14:textId="06224BE2" w:rsidR="00426031" w:rsidRPr="007F025B" w:rsidRDefault="00426031" w:rsidP="00426031">
      <w:pPr>
        <w:jc w:val="both"/>
        <w:rPr>
          <w:rFonts w:ascii="Century Gothic" w:hAnsi="Century Gothic" w:cs="Arial"/>
          <w:sz w:val="24"/>
          <w:szCs w:val="24"/>
        </w:rPr>
      </w:pPr>
      <w:r w:rsidRPr="007F025B">
        <w:rPr>
          <w:rFonts w:ascii="Century Gothic" w:hAnsi="Century Gothic" w:cs="Arial"/>
          <w:sz w:val="24"/>
          <w:szCs w:val="24"/>
        </w:rPr>
        <w:t xml:space="preserve">En el área de Ciencias Naturales, ________ </w:t>
      </w:r>
      <w:commentRangeStart w:id="224"/>
      <w:r w:rsidRPr="007F025B">
        <w:rPr>
          <w:rFonts w:ascii="Century Gothic" w:hAnsi="Century Gothic" w:cs="Arial"/>
          <w:sz w:val="24"/>
          <w:szCs w:val="24"/>
        </w:rPr>
        <w:t xml:space="preserve">fue capaz de identificar todas  las formas y fuentes de contaminación trabajadas, identificó todas las consecuencias de las formas y fuentes de contaminación presentadas </w:t>
      </w:r>
      <w:commentRangeEnd w:id="224"/>
      <w:r w:rsidR="000F5A9B">
        <w:rPr>
          <w:rStyle w:val="Refdecomentario"/>
          <w:rFonts w:ascii="Cambria" w:eastAsia="Cambria" w:hAnsi="Cambria" w:cs="Times New Roman"/>
        </w:rPr>
        <w:commentReference w:id="224"/>
      </w:r>
      <w:r w:rsidRPr="007F025B">
        <w:rPr>
          <w:rFonts w:ascii="Century Gothic" w:hAnsi="Century Gothic" w:cs="Arial"/>
          <w:sz w:val="24"/>
          <w:szCs w:val="24"/>
        </w:rPr>
        <w:t>y demostró  claridad,  al dar 5 ejemplos  de cómo la tecnología nos brinda nuevas posibilidades para expresarnos.</w:t>
      </w:r>
    </w:p>
    <w:p w14:paraId="6CC5CEB4" w14:textId="5B3724B6" w:rsidR="00426031" w:rsidRPr="007F025B" w:rsidRDefault="00426031" w:rsidP="00426031">
      <w:pPr>
        <w:jc w:val="center"/>
        <w:rPr>
          <w:rFonts w:ascii="Century Gothic" w:hAnsi="Century Gothic" w:cs="Arial"/>
          <w:b/>
          <w:sz w:val="24"/>
          <w:szCs w:val="24"/>
        </w:rPr>
      </w:pPr>
      <w:r w:rsidRPr="007F025B">
        <w:rPr>
          <w:rFonts w:ascii="Century Gothic" w:hAnsi="Century Gothic" w:cs="Arial"/>
          <w:b/>
          <w:sz w:val="24"/>
          <w:szCs w:val="24"/>
        </w:rPr>
        <w:t>HIGH/SCIENCE/KINDER</w:t>
      </w:r>
    </w:p>
    <w:p w14:paraId="7B97BE2A" w14:textId="0A362DB9" w:rsidR="00426031" w:rsidRPr="007F025B" w:rsidRDefault="00426031" w:rsidP="00426031">
      <w:pPr>
        <w:jc w:val="both"/>
        <w:rPr>
          <w:rFonts w:ascii="Century Gothic" w:hAnsi="Century Gothic" w:cs="Arial"/>
          <w:sz w:val="24"/>
          <w:szCs w:val="24"/>
        </w:rPr>
      </w:pPr>
      <w:r w:rsidRPr="007F025B">
        <w:rPr>
          <w:rFonts w:ascii="Century Gothic" w:hAnsi="Century Gothic" w:cs="Arial"/>
          <w:sz w:val="24"/>
          <w:szCs w:val="24"/>
        </w:rPr>
        <w:t xml:space="preserve">En el área de Ciencias  Naturales, ________ </w:t>
      </w:r>
      <w:commentRangeStart w:id="225"/>
      <w:r w:rsidRPr="007F025B">
        <w:rPr>
          <w:rFonts w:ascii="Century Gothic" w:hAnsi="Century Gothic" w:cs="Arial"/>
          <w:sz w:val="24"/>
          <w:szCs w:val="24"/>
        </w:rPr>
        <w:t>fue capaz de identificar la mayoría de formas y fuentes</w:t>
      </w:r>
      <w:r w:rsidR="00872B66" w:rsidRPr="007F025B">
        <w:rPr>
          <w:rFonts w:ascii="Century Gothic" w:hAnsi="Century Gothic" w:cs="Arial"/>
          <w:sz w:val="24"/>
          <w:szCs w:val="24"/>
        </w:rPr>
        <w:t xml:space="preserve"> de contaminación trabajadas, </w:t>
      </w:r>
      <w:r w:rsidRPr="007F025B">
        <w:rPr>
          <w:rFonts w:ascii="Century Gothic" w:hAnsi="Century Gothic" w:cs="Arial"/>
          <w:sz w:val="24"/>
          <w:szCs w:val="24"/>
        </w:rPr>
        <w:t>dio algunos ejem</w:t>
      </w:r>
      <w:r w:rsidR="002C0026" w:rsidRPr="007F025B">
        <w:rPr>
          <w:rFonts w:ascii="Century Gothic" w:hAnsi="Century Gothic" w:cs="Arial"/>
          <w:sz w:val="24"/>
          <w:szCs w:val="24"/>
        </w:rPr>
        <w:t>plos que existen a su alrededor</w:t>
      </w:r>
      <w:r w:rsidR="00AF5C10" w:rsidRPr="007F025B">
        <w:rPr>
          <w:rFonts w:ascii="Century Gothic" w:hAnsi="Century Gothic" w:cs="Arial"/>
          <w:sz w:val="24"/>
          <w:szCs w:val="24"/>
        </w:rPr>
        <w:t xml:space="preserve"> e i</w:t>
      </w:r>
      <w:r w:rsidRPr="007F025B">
        <w:rPr>
          <w:rFonts w:ascii="Century Gothic" w:hAnsi="Century Gothic" w:cs="Arial"/>
          <w:sz w:val="24"/>
          <w:szCs w:val="24"/>
        </w:rPr>
        <w:t>dentificó la mayoría de las  consecuencias de las fuentes y formas d</w:t>
      </w:r>
      <w:r w:rsidR="00AF5C10" w:rsidRPr="007F025B">
        <w:rPr>
          <w:rFonts w:ascii="Century Gothic" w:hAnsi="Century Gothic" w:cs="Arial"/>
          <w:sz w:val="24"/>
          <w:szCs w:val="24"/>
        </w:rPr>
        <w:t xml:space="preserve">e  contaminación presentadas. </w:t>
      </w:r>
      <w:commentRangeEnd w:id="225"/>
      <w:r w:rsidR="000F5A9B">
        <w:rPr>
          <w:rStyle w:val="Refdecomentario"/>
          <w:rFonts w:ascii="Cambria" w:eastAsia="Cambria" w:hAnsi="Cambria" w:cs="Times New Roman"/>
        </w:rPr>
        <w:commentReference w:id="225"/>
      </w:r>
      <w:r w:rsidR="00AF5C10" w:rsidRPr="007F025B">
        <w:rPr>
          <w:rFonts w:ascii="Century Gothic" w:hAnsi="Century Gothic" w:cs="Arial"/>
          <w:sz w:val="24"/>
          <w:szCs w:val="24"/>
        </w:rPr>
        <w:t>D</w:t>
      </w:r>
      <w:r w:rsidRPr="007F025B">
        <w:rPr>
          <w:rFonts w:ascii="Century Gothic" w:hAnsi="Century Gothic" w:cs="Arial"/>
          <w:sz w:val="24"/>
          <w:szCs w:val="24"/>
        </w:rPr>
        <w:t>emostró tener claridad al dar 4 ejemplos de cómo la tecnología nos brinda nuevas posibilidades para expresarnos.</w:t>
      </w:r>
    </w:p>
    <w:p w14:paraId="6D884E41" w14:textId="212F0249" w:rsidR="00426031" w:rsidRPr="007F025B" w:rsidRDefault="00426031" w:rsidP="00426031">
      <w:pPr>
        <w:jc w:val="center"/>
        <w:rPr>
          <w:rFonts w:ascii="Century Gothic" w:hAnsi="Century Gothic" w:cs="Arial"/>
          <w:b/>
          <w:sz w:val="24"/>
          <w:szCs w:val="24"/>
        </w:rPr>
      </w:pPr>
      <w:r w:rsidRPr="007F025B">
        <w:rPr>
          <w:rFonts w:ascii="Century Gothic" w:hAnsi="Century Gothic" w:cs="Arial"/>
          <w:b/>
          <w:sz w:val="24"/>
          <w:szCs w:val="24"/>
        </w:rPr>
        <w:t>BASIC/SCIENCE/KINDER</w:t>
      </w:r>
    </w:p>
    <w:p w14:paraId="3E4A371A" w14:textId="1CA9D20A" w:rsidR="00426031" w:rsidRPr="007F025B" w:rsidRDefault="00426031" w:rsidP="00426031">
      <w:pPr>
        <w:jc w:val="both"/>
        <w:rPr>
          <w:rFonts w:ascii="Century Gothic" w:hAnsi="Century Gothic" w:cs="Arial"/>
          <w:sz w:val="24"/>
          <w:szCs w:val="24"/>
        </w:rPr>
      </w:pPr>
      <w:r w:rsidRPr="007F025B">
        <w:rPr>
          <w:rFonts w:ascii="Century Gothic" w:hAnsi="Century Gothic" w:cs="Arial"/>
          <w:sz w:val="24"/>
          <w:szCs w:val="24"/>
        </w:rPr>
        <w:t xml:space="preserve">En el área de Ciencias Naturales, ________  </w:t>
      </w:r>
      <w:commentRangeStart w:id="226"/>
      <w:r w:rsidRPr="007F025B">
        <w:rPr>
          <w:rFonts w:ascii="Century Gothic" w:hAnsi="Century Gothic" w:cs="Arial"/>
          <w:sz w:val="24"/>
          <w:szCs w:val="24"/>
        </w:rPr>
        <w:t xml:space="preserve">logró identificar algunas formas y fuentes de contaminación trabajadas, dio  algunos ejemplos que existen a su alrededor </w:t>
      </w:r>
      <w:r w:rsidR="002C0026" w:rsidRPr="007F025B">
        <w:rPr>
          <w:rFonts w:ascii="Century Gothic" w:hAnsi="Century Gothic" w:cs="Arial"/>
          <w:sz w:val="24"/>
          <w:szCs w:val="24"/>
        </w:rPr>
        <w:t>e i</w:t>
      </w:r>
      <w:r w:rsidRPr="007F025B">
        <w:rPr>
          <w:rFonts w:ascii="Century Gothic" w:hAnsi="Century Gothic" w:cs="Arial"/>
          <w:sz w:val="24"/>
          <w:szCs w:val="24"/>
        </w:rPr>
        <w:t>dentificó algunas de las consecuencias de las formas y fuentes de contaminación presentadas</w:t>
      </w:r>
      <w:r w:rsidR="002C0026" w:rsidRPr="007F025B">
        <w:rPr>
          <w:rFonts w:ascii="Century Gothic" w:hAnsi="Century Gothic" w:cs="Arial"/>
          <w:sz w:val="24"/>
          <w:szCs w:val="24"/>
        </w:rPr>
        <w:t>.</w:t>
      </w:r>
      <w:commentRangeEnd w:id="226"/>
      <w:r w:rsidR="000F5A9B">
        <w:rPr>
          <w:rStyle w:val="Refdecomentario"/>
          <w:rFonts w:ascii="Cambria" w:eastAsia="Cambria" w:hAnsi="Cambria" w:cs="Times New Roman"/>
        </w:rPr>
        <w:commentReference w:id="226"/>
      </w:r>
      <w:r w:rsidR="002C0026" w:rsidRPr="007F025B">
        <w:rPr>
          <w:rFonts w:ascii="Century Gothic" w:hAnsi="Century Gothic" w:cs="Arial"/>
          <w:sz w:val="24"/>
          <w:szCs w:val="24"/>
        </w:rPr>
        <w:t xml:space="preserve"> D</w:t>
      </w:r>
      <w:r w:rsidRPr="007F025B">
        <w:rPr>
          <w:rFonts w:ascii="Century Gothic" w:hAnsi="Century Gothic" w:cs="Arial"/>
          <w:sz w:val="24"/>
          <w:szCs w:val="24"/>
        </w:rPr>
        <w:t>io 3 ejemplos de cómo la tecnología nos brinda nuevas posibilidades para expresarnos.</w:t>
      </w:r>
    </w:p>
    <w:p w14:paraId="6D92B75B" w14:textId="77777777" w:rsidR="00872B66" w:rsidRPr="007F025B" w:rsidRDefault="00872B66" w:rsidP="00872B66">
      <w:pPr>
        <w:jc w:val="center"/>
        <w:rPr>
          <w:rFonts w:ascii="Century Gothic" w:hAnsi="Century Gothic" w:cs="Arial"/>
          <w:b/>
          <w:sz w:val="24"/>
          <w:szCs w:val="24"/>
        </w:rPr>
      </w:pPr>
    </w:p>
    <w:p w14:paraId="2B09ED5F" w14:textId="36E42370" w:rsidR="00872B66" w:rsidRPr="007F025B" w:rsidRDefault="00872B66" w:rsidP="00872B66">
      <w:pPr>
        <w:jc w:val="center"/>
        <w:rPr>
          <w:rFonts w:ascii="Century Gothic" w:hAnsi="Century Gothic" w:cs="Arial"/>
          <w:b/>
          <w:sz w:val="24"/>
          <w:szCs w:val="24"/>
        </w:rPr>
      </w:pPr>
      <w:r w:rsidRPr="007F025B">
        <w:rPr>
          <w:rFonts w:ascii="Century Gothic" w:hAnsi="Century Gothic" w:cs="Arial"/>
          <w:b/>
          <w:sz w:val="24"/>
          <w:szCs w:val="24"/>
        </w:rPr>
        <w:t>LOW/SCIENCE/KINDER</w:t>
      </w:r>
    </w:p>
    <w:p w14:paraId="376CD01D" w14:textId="36041363" w:rsidR="00872B66" w:rsidRPr="007F025B" w:rsidRDefault="00872B66" w:rsidP="00872B66">
      <w:pPr>
        <w:jc w:val="both"/>
        <w:rPr>
          <w:rFonts w:ascii="Century Gothic" w:hAnsi="Century Gothic" w:cs="Arial"/>
          <w:sz w:val="24"/>
          <w:szCs w:val="24"/>
        </w:rPr>
      </w:pPr>
      <w:r w:rsidRPr="007F025B">
        <w:rPr>
          <w:rFonts w:ascii="Century Gothic" w:hAnsi="Century Gothic" w:cs="Arial"/>
          <w:sz w:val="24"/>
          <w:szCs w:val="24"/>
        </w:rPr>
        <w:t xml:space="preserve">En el área de Ciencias Naturales, ________ </w:t>
      </w:r>
      <w:commentRangeStart w:id="227"/>
      <w:r w:rsidRPr="007F025B">
        <w:rPr>
          <w:rFonts w:ascii="Century Gothic" w:hAnsi="Century Gothic" w:cs="Arial"/>
          <w:sz w:val="24"/>
          <w:szCs w:val="24"/>
        </w:rPr>
        <w:t xml:space="preserve">no logró identificar las fuentes </w:t>
      </w:r>
      <w:r w:rsidR="00B74A04" w:rsidRPr="007F025B">
        <w:rPr>
          <w:rFonts w:ascii="Century Gothic" w:hAnsi="Century Gothic" w:cs="Arial"/>
          <w:sz w:val="24"/>
          <w:szCs w:val="24"/>
        </w:rPr>
        <w:t xml:space="preserve">ni las formas </w:t>
      </w:r>
      <w:r w:rsidRPr="007F025B">
        <w:rPr>
          <w:rFonts w:ascii="Century Gothic" w:hAnsi="Century Gothic" w:cs="Arial"/>
          <w:sz w:val="24"/>
          <w:szCs w:val="24"/>
        </w:rPr>
        <w:t xml:space="preserve">de contaminación trabajadas, no Identificó las consecuencias de las formas y fuentes de contaminación presentadas </w:t>
      </w:r>
      <w:commentRangeEnd w:id="227"/>
      <w:r w:rsidR="000F5A9B">
        <w:rPr>
          <w:rStyle w:val="Refdecomentario"/>
          <w:rFonts w:ascii="Cambria" w:eastAsia="Cambria" w:hAnsi="Cambria" w:cs="Times New Roman"/>
        </w:rPr>
        <w:commentReference w:id="227"/>
      </w:r>
      <w:r w:rsidRPr="007F025B">
        <w:rPr>
          <w:rFonts w:ascii="Century Gothic" w:hAnsi="Century Gothic" w:cs="Arial"/>
          <w:sz w:val="24"/>
          <w:szCs w:val="24"/>
        </w:rPr>
        <w:t>y dio 2 o menos ejemplos de cómo la tecnología nos brinda nuevas posibilidades para expresarnos.</w:t>
      </w:r>
    </w:p>
    <w:p w14:paraId="66820EAF" w14:textId="77777777" w:rsidR="002E636C" w:rsidRPr="007F025B" w:rsidRDefault="002E636C" w:rsidP="00872B66">
      <w:pPr>
        <w:jc w:val="both"/>
        <w:rPr>
          <w:rFonts w:ascii="Century Gothic" w:hAnsi="Century Gothic" w:cs="Arial"/>
          <w:sz w:val="24"/>
          <w:szCs w:val="24"/>
        </w:rPr>
      </w:pPr>
    </w:p>
    <w:p w14:paraId="267A412B" w14:textId="073D0B27" w:rsidR="002E636C" w:rsidRPr="007F025B" w:rsidRDefault="002E636C" w:rsidP="002E636C">
      <w:pPr>
        <w:jc w:val="center"/>
        <w:rPr>
          <w:rFonts w:ascii="Century Gothic" w:hAnsi="Century Gothic" w:cs="Arial"/>
          <w:b/>
          <w:sz w:val="24"/>
          <w:szCs w:val="24"/>
        </w:rPr>
      </w:pPr>
      <w:r w:rsidRPr="007F025B">
        <w:rPr>
          <w:rFonts w:ascii="Century Gothic" w:hAnsi="Century Gothic" w:cs="Arial"/>
          <w:b/>
          <w:sz w:val="24"/>
          <w:szCs w:val="24"/>
        </w:rPr>
        <w:lastRenderedPageBreak/>
        <w:t>SOCIAL STUDIES/GLOBAL</w:t>
      </w:r>
      <w:r w:rsidR="002006D5" w:rsidRPr="007F025B">
        <w:rPr>
          <w:rFonts w:ascii="Century Gothic" w:hAnsi="Century Gothic" w:cs="Arial"/>
          <w:b/>
          <w:sz w:val="24"/>
          <w:szCs w:val="24"/>
        </w:rPr>
        <w:t>/KINDER</w:t>
      </w:r>
    </w:p>
    <w:p w14:paraId="6B1B0934" w14:textId="7C7954BD" w:rsidR="002006D5" w:rsidRPr="007F025B" w:rsidRDefault="002006D5" w:rsidP="002006D5">
      <w:pPr>
        <w:jc w:val="both"/>
        <w:rPr>
          <w:rFonts w:ascii="Century Gothic" w:hAnsi="Century Gothic" w:cs="Arial"/>
          <w:b/>
          <w:sz w:val="24"/>
          <w:szCs w:val="24"/>
        </w:rPr>
      </w:pPr>
      <w:r w:rsidRPr="007F025B">
        <w:rPr>
          <w:rFonts w:ascii="Century Gothic" w:hAnsi="Century Gothic" w:cs="Arial"/>
          <w:sz w:val="24"/>
          <w:szCs w:val="24"/>
        </w:rPr>
        <w:t xml:space="preserve">En el área de Ciencias Sociales, en las Unidades de Indagación "Compartiendo el planeta" y "Cómo nos expresamos", los niños tuvieron la oportunidad de indagar acerca de la importancia de poner en práctica diferentes alternativas eco-amigables para no contaminar el planeta y ayudar a preservar el medio ambiente con responsabilidad. Con las salidas pedagógicas, las entrevistas a expertos, las vivencias contextualizadas, </w:t>
      </w:r>
      <w:ins w:id="228" w:author="Portatil CCB" w:date="2014-06-15T14:22:00Z">
        <w:r w:rsidR="000F5A9B">
          <w:rPr>
            <w:rFonts w:ascii="Century Gothic" w:hAnsi="Century Gothic" w:cs="Arial"/>
            <w:sz w:val="24"/>
            <w:szCs w:val="24"/>
          </w:rPr>
          <w:t xml:space="preserve">y </w:t>
        </w:r>
      </w:ins>
      <w:r w:rsidRPr="007F025B">
        <w:rPr>
          <w:rFonts w:ascii="Century Gothic" w:hAnsi="Century Gothic" w:cs="Arial"/>
          <w:sz w:val="24"/>
          <w:szCs w:val="24"/>
        </w:rPr>
        <w:t xml:space="preserve">las indagaciones en casa y en la biblioteca, los niños reconocieron cómo las personas </w:t>
      </w:r>
      <w:del w:id="229" w:author="Portatil CCB" w:date="2014-06-15T14:23:00Z">
        <w:r w:rsidRPr="007F025B" w:rsidDel="000F5A9B">
          <w:rPr>
            <w:rFonts w:ascii="Century Gothic" w:hAnsi="Century Gothic" w:cs="Arial"/>
            <w:sz w:val="24"/>
            <w:szCs w:val="24"/>
          </w:rPr>
          <w:delText xml:space="preserve">se </w:delText>
        </w:r>
      </w:del>
      <w:r w:rsidRPr="007F025B">
        <w:rPr>
          <w:rFonts w:ascii="Century Gothic" w:hAnsi="Century Gothic" w:cs="Arial"/>
          <w:sz w:val="24"/>
          <w:szCs w:val="24"/>
        </w:rPr>
        <w:t>pueden expresar</w:t>
      </w:r>
      <w:ins w:id="230" w:author="Portatil CCB" w:date="2014-06-15T14:23:00Z">
        <w:r w:rsidR="000F5A9B">
          <w:rPr>
            <w:rFonts w:ascii="Century Gothic" w:hAnsi="Century Gothic" w:cs="Arial"/>
            <w:sz w:val="24"/>
            <w:szCs w:val="24"/>
          </w:rPr>
          <w:t>se</w:t>
        </w:r>
      </w:ins>
      <w:r w:rsidRPr="007F025B">
        <w:rPr>
          <w:rFonts w:ascii="Century Gothic" w:hAnsi="Century Gothic" w:cs="Arial"/>
          <w:sz w:val="24"/>
          <w:szCs w:val="24"/>
        </w:rPr>
        <w:t xml:space="preserve"> a través de las Artes</w:t>
      </w:r>
      <w:ins w:id="231" w:author="Portatil CCB" w:date="2014-06-15T14:23:00Z">
        <w:r w:rsidR="000F5A9B">
          <w:rPr>
            <w:rFonts w:ascii="Century Gothic" w:hAnsi="Century Gothic" w:cs="Arial"/>
            <w:sz w:val="24"/>
            <w:szCs w:val="24"/>
          </w:rPr>
          <w:t>,</w:t>
        </w:r>
      </w:ins>
      <w:r w:rsidRPr="007F025B">
        <w:rPr>
          <w:rFonts w:ascii="Century Gothic" w:hAnsi="Century Gothic" w:cs="Arial"/>
          <w:sz w:val="24"/>
          <w:szCs w:val="24"/>
        </w:rPr>
        <w:t xml:space="preserve"> e identificaron cómo pueden utilizar la tecnología en las diferentes celebraciones</w:t>
      </w:r>
      <w:r w:rsidRPr="007F025B">
        <w:rPr>
          <w:rFonts w:ascii="Century Gothic" w:hAnsi="Century Gothic" w:cs="Arial"/>
          <w:b/>
          <w:sz w:val="24"/>
          <w:szCs w:val="24"/>
        </w:rPr>
        <w:t>.</w:t>
      </w:r>
    </w:p>
    <w:p w14:paraId="52483F13" w14:textId="77777777" w:rsidR="00BE55D7" w:rsidRPr="005001DD" w:rsidRDefault="00BE55D7" w:rsidP="008354AA">
      <w:pPr>
        <w:jc w:val="center"/>
        <w:rPr>
          <w:rFonts w:ascii="Century Gothic" w:hAnsi="Century Gothic" w:cs="Arial"/>
          <w:b/>
          <w:sz w:val="24"/>
          <w:szCs w:val="24"/>
          <w:rPrChange w:id="232" w:author="Portatil CCB" w:date="2014-06-14T14:14:00Z">
            <w:rPr>
              <w:rFonts w:ascii="Century Gothic" w:hAnsi="Century Gothic" w:cs="Arial"/>
              <w:b/>
              <w:sz w:val="24"/>
              <w:szCs w:val="24"/>
              <w:lang w:val="en-US"/>
            </w:rPr>
          </w:rPrChange>
        </w:rPr>
      </w:pPr>
    </w:p>
    <w:p w14:paraId="38A8AFD1" w14:textId="77777777" w:rsidR="00BE55D7" w:rsidRPr="005001DD" w:rsidRDefault="00BE55D7" w:rsidP="008354AA">
      <w:pPr>
        <w:jc w:val="center"/>
        <w:rPr>
          <w:rFonts w:ascii="Century Gothic" w:hAnsi="Century Gothic" w:cs="Arial"/>
          <w:b/>
          <w:sz w:val="24"/>
          <w:szCs w:val="24"/>
          <w:rPrChange w:id="233" w:author="Portatil CCB" w:date="2014-06-14T14:14:00Z">
            <w:rPr>
              <w:rFonts w:ascii="Century Gothic" w:hAnsi="Century Gothic" w:cs="Arial"/>
              <w:b/>
              <w:sz w:val="24"/>
              <w:szCs w:val="24"/>
              <w:lang w:val="en-US"/>
            </w:rPr>
          </w:rPrChange>
        </w:rPr>
      </w:pPr>
    </w:p>
    <w:p w14:paraId="3A6DBEB1" w14:textId="77777777" w:rsidR="00BE55D7" w:rsidRPr="005001DD" w:rsidRDefault="00BE55D7" w:rsidP="008354AA">
      <w:pPr>
        <w:jc w:val="center"/>
        <w:rPr>
          <w:rFonts w:ascii="Century Gothic" w:hAnsi="Century Gothic" w:cs="Arial"/>
          <w:b/>
          <w:sz w:val="24"/>
          <w:szCs w:val="24"/>
          <w:rPrChange w:id="234" w:author="Portatil CCB" w:date="2014-06-14T14:14:00Z">
            <w:rPr>
              <w:rFonts w:ascii="Century Gothic" w:hAnsi="Century Gothic" w:cs="Arial"/>
              <w:b/>
              <w:sz w:val="24"/>
              <w:szCs w:val="24"/>
              <w:lang w:val="en-US"/>
            </w:rPr>
          </w:rPrChange>
        </w:rPr>
      </w:pPr>
    </w:p>
    <w:p w14:paraId="51140453" w14:textId="70F3C466" w:rsidR="008354AA" w:rsidRPr="007F025B" w:rsidRDefault="008354AA" w:rsidP="008354AA">
      <w:pPr>
        <w:jc w:val="center"/>
        <w:rPr>
          <w:rFonts w:ascii="Century Gothic" w:hAnsi="Century Gothic" w:cs="Arial"/>
          <w:b/>
          <w:sz w:val="24"/>
          <w:szCs w:val="24"/>
          <w:lang w:val="en-US"/>
        </w:rPr>
      </w:pPr>
      <w:r w:rsidRPr="007F025B">
        <w:rPr>
          <w:rFonts w:ascii="Century Gothic" w:hAnsi="Century Gothic" w:cs="Arial"/>
          <w:b/>
          <w:sz w:val="24"/>
          <w:szCs w:val="24"/>
          <w:lang w:val="en-US"/>
        </w:rPr>
        <w:t>LEVELS OF PERFORMANCE/SOCIAL STUDIES/KINDER</w:t>
      </w:r>
    </w:p>
    <w:p w14:paraId="52C26461" w14:textId="0691C9AA" w:rsidR="008354AA" w:rsidRPr="00EC5A6D" w:rsidRDefault="008354AA" w:rsidP="008354AA">
      <w:pPr>
        <w:jc w:val="center"/>
        <w:rPr>
          <w:rFonts w:ascii="Century Gothic" w:hAnsi="Century Gothic" w:cs="Arial"/>
          <w:b/>
          <w:sz w:val="24"/>
          <w:szCs w:val="24"/>
        </w:rPr>
      </w:pPr>
      <w:r w:rsidRPr="00EC5A6D">
        <w:rPr>
          <w:rFonts w:ascii="Century Gothic" w:hAnsi="Century Gothic" w:cs="Arial"/>
          <w:b/>
          <w:sz w:val="24"/>
          <w:szCs w:val="24"/>
        </w:rPr>
        <w:t>SUPERIOR/SOCIAL STUDIES/KINDER</w:t>
      </w:r>
    </w:p>
    <w:p w14:paraId="5CA667E6" w14:textId="1B81969F" w:rsidR="008354AA" w:rsidRPr="007F025B" w:rsidRDefault="008354AA" w:rsidP="008354AA">
      <w:pPr>
        <w:jc w:val="both"/>
        <w:rPr>
          <w:rFonts w:ascii="Century Gothic" w:hAnsi="Century Gothic" w:cs="Arial"/>
          <w:sz w:val="24"/>
          <w:szCs w:val="24"/>
        </w:rPr>
      </w:pPr>
      <w:r w:rsidRPr="007F025B">
        <w:rPr>
          <w:rFonts w:ascii="Century Gothic" w:hAnsi="Century Gothic" w:cs="Arial"/>
          <w:sz w:val="24"/>
          <w:szCs w:val="24"/>
        </w:rPr>
        <w:t xml:space="preserve">En el área de Ciencias Sociales, _______________ identificó la importancia de usar diferentes alternativas eco-amigables para no contaminar el planeta dando 5 ejemplos, y así demostró </w:t>
      </w:r>
      <w:del w:id="235" w:author="Portatil CCB" w:date="2014-06-15T14:24:00Z">
        <w:r w:rsidRPr="007F025B" w:rsidDel="000F5A9B">
          <w:rPr>
            <w:rFonts w:ascii="Century Gothic" w:hAnsi="Century Gothic" w:cs="Arial"/>
            <w:sz w:val="24"/>
            <w:szCs w:val="24"/>
          </w:rPr>
          <w:delText xml:space="preserve">como </w:delText>
        </w:r>
      </w:del>
      <w:ins w:id="236" w:author="Portatil CCB" w:date="2014-06-15T14:24:00Z">
        <w:r w:rsidR="000F5A9B" w:rsidRPr="007F025B">
          <w:rPr>
            <w:rFonts w:ascii="Century Gothic" w:hAnsi="Century Gothic" w:cs="Arial"/>
            <w:sz w:val="24"/>
            <w:szCs w:val="24"/>
          </w:rPr>
          <w:t>c</w:t>
        </w:r>
        <w:r w:rsidR="000F5A9B">
          <w:rPr>
            <w:rFonts w:ascii="Century Gothic" w:hAnsi="Century Gothic" w:cs="Arial"/>
            <w:sz w:val="24"/>
            <w:szCs w:val="24"/>
          </w:rPr>
          <w:t>ó</w:t>
        </w:r>
        <w:r w:rsidR="000F5A9B" w:rsidRPr="007F025B">
          <w:rPr>
            <w:rFonts w:ascii="Century Gothic" w:hAnsi="Century Gothic" w:cs="Arial"/>
            <w:sz w:val="24"/>
            <w:szCs w:val="24"/>
          </w:rPr>
          <w:t xml:space="preserve">mo </w:t>
        </w:r>
      </w:ins>
      <w:r w:rsidRPr="007F025B">
        <w:rPr>
          <w:rFonts w:ascii="Century Gothic" w:hAnsi="Century Gothic" w:cs="Arial"/>
          <w:sz w:val="24"/>
          <w:szCs w:val="24"/>
        </w:rPr>
        <w:t>un niño de su edad tiene la responsabilidad de ayudar a preservar el medio ambiente.  Dio 3 ejemplos de cómo las personas se expresan a través de las diferentes celebraciones.</w:t>
      </w:r>
    </w:p>
    <w:p w14:paraId="2BCEBA6C" w14:textId="58270556" w:rsidR="008354AA" w:rsidRPr="007F025B" w:rsidRDefault="002D2767" w:rsidP="002D2767">
      <w:pPr>
        <w:jc w:val="center"/>
        <w:rPr>
          <w:rFonts w:ascii="Century Gothic" w:hAnsi="Century Gothic" w:cs="Arial"/>
          <w:b/>
          <w:sz w:val="24"/>
          <w:szCs w:val="24"/>
        </w:rPr>
      </w:pPr>
      <w:r w:rsidRPr="007F025B">
        <w:rPr>
          <w:rFonts w:ascii="Century Gothic" w:hAnsi="Century Gothic" w:cs="Arial"/>
          <w:b/>
          <w:sz w:val="24"/>
          <w:szCs w:val="24"/>
        </w:rPr>
        <w:t>HIGH/SOCIAL STUDIES/KINDER</w:t>
      </w:r>
    </w:p>
    <w:p w14:paraId="2DB74AA2" w14:textId="28874A8A" w:rsidR="002D2767" w:rsidRPr="007F025B" w:rsidRDefault="002D2767" w:rsidP="002D2767">
      <w:pPr>
        <w:jc w:val="both"/>
        <w:rPr>
          <w:rFonts w:ascii="Century Gothic" w:hAnsi="Century Gothic" w:cs="Arial"/>
          <w:sz w:val="24"/>
          <w:szCs w:val="24"/>
        </w:rPr>
      </w:pPr>
      <w:r w:rsidRPr="007F025B">
        <w:rPr>
          <w:rFonts w:ascii="Century Gothic" w:hAnsi="Century Gothic" w:cs="Arial"/>
          <w:sz w:val="24"/>
          <w:szCs w:val="24"/>
        </w:rPr>
        <w:t xml:space="preserve">En el área de Ciencias Sociales, _______________ identificó la importancia de usar diferentes alternativas eco-amigables para no contaminar el planeta dando 4 ejemplos, y así demostró </w:t>
      </w:r>
      <w:del w:id="237" w:author="Portatil CCB" w:date="2014-06-15T14:24:00Z">
        <w:r w:rsidRPr="007F025B" w:rsidDel="000F5A9B">
          <w:rPr>
            <w:rFonts w:ascii="Century Gothic" w:hAnsi="Century Gothic" w:cs="Arial"/>
            <w:sz w:val="24"/>
            <w:szCs w:val="24"/>
          </w:rPr>
          <w:delText xml:space="preserve">como </w:delText>
        </w:r>
      </w:del>
      <w:ins w:id="238" w:author="Portatil CCB" w:date="2014-06-15T14:24:00Z">
        <w:r w:rsidR="000F5A9B" w:rsidRPr="007F025B">
          <w:rPr>
            <w:rFonts w:ascii="Century Gothic" w:hAnsi="Century Gothic" w:cs="Arial"/>
            <w:sz w:val="24"/>
            <w:szCs w:val="24"/>
          </w:rPr>
          <w:t>c</w:t>
        </w:r>
        <w:r w:rsidR="000F5A9B">
          <w:rPr>
            <w:rFonts w:ascii="Century Gothic" w:hAnsi="Century Gothic" w:cs="Arial"/>
            <w:sz w:val="24"/>
            <w:szCs w:val="24"/>
          </w:rPr>
          <w:t>ó</w:t>
        </w:r>
        <w:r w:rsidR="000F5A9B" w:rsidRPr="007F025B">
          <w:rPr>
            <w:rFonts w:ascii="Century Gothic" w:hAnsi="Century Gothic" w:cs="Arial"/>
            <w:sz w:val="24"/>
            <w:szCs w:val="24"/>
          </w:rPr>
          <w:t xml:space="preserve">mo </w:t>
        </w:r>
      </w:ins>
      <w:r w:rsidRPr="007F025B">
        <w:rPr>
          <w:rFonts w:ascii="Century Gothic" w:hAnsi="Century Gothic" w:cs="Arial"/>
          <w:sz w:val="24"/>
          <w:szCs w:val="24"/>
        </w:rPr>
        <w:t>un niño de su edad tiene la responsabilidad de ayudar a preservar el medio ambiente.  Dio 2 ejemplos de cómo las personas se expresan a través de las diferentes celebraciones.</w:t>
      </w:r>
    </w:p>
    <w:p w14:paraId="41CF056F" w14:textId="12A3B37A" w:rsidR="002D2767" w:rsidRPr="007F025B" w:rsidRDefault="002D2767" w:rsidP="002D2767">
      <w:pPr>
        <w:jc w:val="center"/>
        <w:rPr>
          <w:rFonts w:ascii="Century Gothic" w:hAnsi="Century Gothic" w:cs="Arial"/>
          <w:b/>
          <w:sz w:val="24"/>
          <w:szCs w:val="24"/>
        </w:rPr>
      </w:pPr>
      <w:r w:rsidRPr="007F025B">
        <w:rPr>
          <w:rFonts w:ascii="Century Gothic" w:hAnsi="Century Gothic" w:cs="Arial"/>
          <w:b/>
          <w:sz w:val="24"/>
          <w:szCs w:val="24"/>
        </w:rPr>
        <w:t>BASIC/SOCIAL STUDIES/KINDER</w:t>
      </w:r>
    </w:p>
    <w:p w14:paraId="3F9C2B4C" w14:textId="05E4AE4B" w:rsidR="002D2767" w:rsidRPr="007F025B" w:rsidRDefault="002D2767" w:rsidP="002D2767">
      <w:pPr>
        <w:jc w:val="both"/>
        <w:rPr>
          <w:rFonts w:ascii="Century Gothic" w:hAnsi="Century Gothic" w:cs="Arial"/>
          <w:sz w:val="24"/>
          <w:szCs w:val="24"/>
        </w:rPr>
      </w:pPr>
      <w:r w:rsidRPr="007F025B">
        <w:rPr>
          <w:rFonts w:ascii="Century Gothic" w:hAnsi="Century Gothic" w:cs="Arial"/>
          <w:sz w:val="24"/>
          <w:szCs w:val="24"/>
        </w:rPr>
        <w:t>En el área de Ciencias Sociales, _______________ identificó la importancia de usar diferentes alternativas eco-amigables para no contaminar el planeta dando 3 ejemplos, y así demostró cómo un niño de su edad tiene la responsabilidad de ayudar a preservar el medio ambiente.  Dio 1 ejemplo de cómo las personas se expresan a través de las diferentes celebraciones.</w:t>
      </w:r>
    </w:p>
    <w:p w14:paraId="30FF19E9" w14:textId="05BECDD4" w:rsidR="002D2767" w:rsidRPr="007F025B" w:rsidRDefault="002D2767" w:rsidP="002D2767">
      <w:pPr>
        <w:jc w:val="center"/>
        <w:rPr>
          <w:rFonts w:ascii="Century Gothic" w:hAnsi="Century Gothic" w:cs="Arial"/>
          <w:b/>
          <w:sz w:val="24"/>
          <w:szCs w:val="24"/>
        </w:rPr>
      </w:pPr>
      <w:r w:rsidRPr="007F025B">
        <w:rPr>
          <w:rFonts w:ascii="Century Gothic" w:hAnsi="Century Gothic" w:cs="Arial"/>
          <w:b/>
          <w:sz w:val="24"/>
          <w:szCs w:val="24"/>
        </w:rPr>
        <w:lastRenderedPageBreak/>
        <w:t>LOW/SOCIAL STUDIES/KINDER</w:t>
      </w:r>
    </w:p>
    <w:p w14:paraId="037C22E4" w14:textId="69435690" w:rsidR="002D2767" w:rsidRPr="007F025B" w:rsidRDefault="002D2767" w:rsidP="002D2767">
      <w:pPr>
        <w:jc w:val="both"/>
        <w:rPr>
          <w:rFonts w:ascii="Century Gothic" w:hAnsi="Century Gothic" w:cs="Arial"/>
          <w:sz w:val="24"/>
          <w:szCs w:val="24"/>
        </w:rPr>
      </w:pPr>
      <w:r w:rsidRPr="007F025B">
        <w:rPr>
          <w:rFonts w:ascii="Century Gothic" w:hAnsi="Century Gothic" w:cs="Arial"/>
          <w:sz w:val="24"/>
          <w:szCs w:val="24"/>
        </w:rPr>
        <w:t>En el área de Ciencias Sociales, _______________, necesitó aclaraciones extras para  identificar la importancia de usar diferentes alternativas eco-amigables para no contaminar el planeta</w:t>
      </w:r>
      <w:ins w:id="239" w:author="Portatil CCB" w:date="2014-06-15T14:24:00Z">
        <w:r w:rsidR="000F5A9B">
          <w:rPr>
            <w:rFonts w:ascii="Century Gothic" w:hAnsi="Century Gothic" w:cs="Arial"/>
            <w:sz w:val="24"/>
            <w:szCs w:val="24"/>
          </w:rPr>
          <w:t>,</w:t>
        </w:r>
      </w:ins>
      <w:r w:rsidRPr="007F025B">
        <w:rPr>
          <w:rFonts w:ascii="Century Gothic" w:hAnsi="Century Gothic" w:cs="Arial"/>
          <w:sz w:val="24"/>
          <w:szCs w:val="24"/>
        </w:rPr>
        <w:t xml:space="preserve"> y para comprender cómo un niño de su edad tiene la responsabilidad de ayudar a preservar el medio ambiente. No dio  ejemplos de cómo las personas se expresan a través de las diferentes celebraciones.</w:t>
      </w:r>
    </w:p>
    <w:p w14:paraId="1F395702" w14:textId="77777777" w:rsidR="00BE55D7" w:rsidRPr="005001DD" w:rsidRDefault="00BE55D7" w:rsidP="0055555C">
      <w:pPr>
        <w:jc w:val="center"/>
        <w:rPr>
          <w:rFonts w:ascii="Century Gothic" w:hAnsi="Century Gothic" w:cs="Arial"/>
          <w:b/>
          <w:sz w:val="24"/>
          <w:szCs w:val="24"/>
          <w:rPrChange w:id="240" w:author="Portatil CCB" w:date="2014-06-14T14:14:00Z">
            <w:rPr>
              <w:rFonts w:ascii="Century Gothic" w:hAnsi="Century Gothic" w:cs="Arial"/>
              <w:b/>
              <w:sz w:val="24"/>
              <w:szCs w:val="24"/>
              <w:lang w:val="en-US"/>
            </w:rPr>
          </w:rPrChange>
        </w:rPr>
      </w:pPr>
    </w:p>
    <w:p w14:paraId="75CB9EDF" w14:textId="77777777" w:rsidR="00BE55D7" w:rsidRPr="005001DD" w:rsidRDefault="00BE55D7" w:rsidP="0055555C">
      <w:pPr>
        <w:jc w:val="center"/>
        <w:rPr>
          <w:rFonts w:ascii="Century Gothic" w:hAnsi="Century Gothic" w:cs="Arial"/>
          <w:b/>
          <w:sz w:val="24"/>
          <w:szCs w:val="24"/>
          <w:rPrChange w:id="241" w:author="Portatil CCB" w:date="2014-06-14T14:14:00Z">
            <w:rPr>
              <w:rFonts w:ascii="Century Gothic" w:hAnsi="Century Gothic" w:cs="Arial"/>
              <w:b/>
              <w:sz w:val="24"/>
              <w:szCs w:val="24"/>
              <w:lang w:val="en-US"/>
            </w:rPr>
          </w:rPrChange>
        </w:rPr>
      </w:pPr>
    </w:p>
    <w:p w14:paraId="1F9AC53A" w14:textId="77777777" w:rsidR="00BE55D7" w:rsidRPr="005001DD" w:rsidRDefault="00BE55D7" w:rsidP="0055555C">
      <w:pPr>
        <w:jc w:val="center"/>
        <w:rPr>
          <w:rFonts w:ascii="Century Gothic" w:hAnsi="Century Gothic" w:cs="Arial"/>
          <w:b/>
          <w:sz w:val="24"/>
          <w:szCs w:val="24"/>
          <w:rPrChange w:id="242" w:author="Portatil CCB" w:date="2014-06-14T14:14:00Z">
            <w:rPr>
              <w:rFonts w:ascii="Century Gothic" w:hAnsi="Century Gothic" w:cs="Arial"/>
              <w:b/>
              <w:sz w:val="24"/>
              <w:szCs w:val="24"/>
              <w:lang w:val="en-US"/>
            </w:rPr>
          </w:rPrChange>
        </w:rPr>
      </w:pPr>
    </w:p>
    <w:p w14:paraId="0F8D116C" w14:textId="77777777" w:rsidR="00BE55D7" w:rsidRPr="005001DD" w:rsidRDefault="00BE55D7" w:rsidP="0055555C">
      <w:pPr>
        <w:jc w:val="center"/>
        <w:rPr>
          <w:rFonts w:ascii="Century Gothic" w:hAnsi="Century Gothic" w:cs="Arial"/>
          <w:b/>
          <w:sz w:val="24"/>
          <w:szCs w:val="24"/>
          <w:rPrChange w:id="243" w:author="Portatil CCB" w:date="2014-06-14T14:14:00Z">
            <w:rPr>
              <w:rFonts w:ascii="Century Gothic" w:hAnsi="Century Gothic" w:cs="Arial"/>
              <w:b/>
              <w:sz w:val="24"/>
              <w:szCs w:val="24"/>
              <w:lang w:val="en-US"/>
            </w:rPr>
          </w:rPrChange>
        </w:rPr>
      </w:pPr>
    </w:p>
    <w:p w14:paraId="31E21D6C" w14:textId="77777777" w:rsidR="00BE55D7" w:rsidRPr="005001DD" w:rsidRDefault="00BE55D7" w:rsidP="0055555C">
      <w:pPr>
        <w:jc w:val="center"/>
        <w:rPr>
          <w:rFonts w:ascii="Century Gothic" w:hAnsi="Century Gothic" w:cs="Arial"/>
          <w:b/>
          <w:sz w:val="24"/>
          <w:szCs w:val="24"/>
          <w:rPrChange w:id="244" w:author="Portatil CCB" w:date="2014-06-14T14:14:00Z">
            <w:rPr>
              <w:rFonts w:ascii="Century Gothic" w:hAnsi="Century Gothic" w:cs="Arial"/>
              <w:b/>
              <w:sz w:val="24"/>
              <w:szCs w:val="24"/>
              <w:lang w:val="en-US"/>
            </w:rPr>
          </w:rPrChange>
        </w:rPr>
      </w:pPr>
    </w:p>
    <w:p w14:paraId="4A8F931F" w14:textId="77777777" w:rsidR="00BE55D7" w:rsidRPr="005001DD" w:rsidRDefault="00BE55D7" w:rsidP="0055555C">
      <w:pPr>
        <w:jc w:val="center"/>
        <w:rPr>
          <w:rFonts w:ascii="Century Gothic" w:hAnsi="Century Gothic" w:cs="Arial"/>
          <w:b/>
          <w:sz w:val="24"/>
          <w:szCs w:val="24"/>
          <w:rPrChange w:id="245" w:author="Portatil CCB" w:date="2014-06-14T14:14:00Z">
            <w:rPr>
              <w:rFonts w:ascii="Century Gothic" w:hAnsi="Century Gothic" w:cs="Arial"/>
              <w:b/>
              <w:sz w:val="24"/>
              <w:szCs w:val="24"/>
              <w:lang w:val="en-US"/>
            </w:rPr>
          </w:rPrChange>
        </w:rPr>
      </w:pPr>
    </w:p>
    <w:p w14:paraId="010BF2C5" w14:textId="77777777" w:rsidR="00BE55D7" w:rsidRPr="005001DD" w:rsidRDefault="00BE55D7" w:rsidP="0055555C">
      <w:pPr>
        <w:jc w:val="center"/>
        <w:rPr>
          <w:rFonts w:ascii="Century Gothic" w:hAnsi="Century Gothic" w:cs="Arial"/>
          <w:b/>
          <w:sz w:val="24"/>
          <w:szCs w:val="24"/>
          <w:rPrChange w:id="246" w:author="Portatil CCB" w:date="2014-06-14T14:14:00Z">
            <w:rPr>
              <w:rFonts w:ascii="Century Gothic" w:hAnsi="Century Gothic" w:cs="Arial"/>
              <w:b/>
              <w:sz w:val="24"/>
              <w:szCs w:val="24"/>
              <w:lang w:val="en-US"/>
            </w:rPr>
          </w:rPrChange>
        </w:rPr>
      </w:pPr>
    </w:p>
    <w:p w14:paraId="216219AD" w14:textId="4B7FC73B" w:rsidR="0055555C" w:rsidRPr="00EC5A6D" w:rsidRDefault="0055555C" w:rsidP="0055555C">
      <w:pPr>
        <w:jc w:val="center"/>
        <w:rPr>
          <w:rFonts w:ascii="Century Gothic" w:hAnsi="Century Gothic" w:cs="Arial"/>
          <w:b/>
          <w:sz w:val="24"/>
          <w:szCs w:val="24"/>
          <w:lang w:val="en-US"/>
        </w:rPr>
      </w:pPr>
      <w:r w:rsidRPr="00EC5A6D">
        <w:rPr>
          <w:rFonts w:ascii="Century Gothic" w:hAnsi="Century Gothic" w:cs="Arial"/>
          <w:b/>
          <w:sz w:val="24"/>
          <w:szCs w:val="24"/>
          <w:lang w:val="en-US"/>
        </w:rPr>
        <w:t>LEVELS OF PERFORMANCE/SKILLS/KINDER</w:t>
      </w:r>
    </w:p>
    <w:p w14:paraId="000B03EB" w14:textId="7194DB49" w:rsidR="0055555C" w:rsidRPr="00EC5A6D" w:rsidRDefault="0055555C" w:rsidP="0055555C">
      <w:pPr>
        <w:jc w:val="center"/>
        <w:rPr>
          <w:rFonts w:ascii="Century Gothic" w:hAnsi="Century Gothic" w:cs="Arial"/>
          <w:b/>
          <w:sz w:val="24"/>
          <w:szCs w:val="24"/>
          <w:lang w:val="en-US"/>
        </w:rPr>
      </w:pPr>
      <w:r w:rsidRPr="00EC5A6D">
        <w:rPr>
          <w:rFonts w:ascii="Century Gothic" w:hAnsi="Century Gothic" w:cs="Arial"/>
          <w:b/>
          <w:sz w:val="24"/>
          <w:szCs w:val="24"/>
          <w:lang w:val="en-US"/>
        </w:rPr>
        <w:t>SUPERIOR/SKILLS/KINDER</w:t>
      </w:r>
    </w:p>
    <w:p w14:paraId="048068D8" w14:textId="3D7DA798" w:rsidR="00F159EE" w:rsidRPr="00F159EE" w:rsidRDefault="0055555C" w:rsidP="0055555C">
      <w:pPr>
        <w:jc w:val="both"/>
        <w:rPr>
          <w:rFonts w:ascii="Century Gothic" w:hAnsi="Century Gothic" w:cs="Arial"/>
          <w:sz w:val="36"/>
          <w:szCs w:val="24"/>
        </w:rPr>
      </w:pPr>
      <w:r w:rsidRPr="007F025B">
        <w:rPr>
          <w:rFonts w:ascii="Century Gothic" w:hAnsi="Century Gothic" w:cs="Arial"/>
          <w:sz w:val="24"/>
          <w:szCs w:val="24"/>
        </w:rPr>
        <w:t>En cuanto a las habilidades de Pensamiento</w:t>
      </w:r>
      <w:ins w:id="247" w:author="Portatil CCB" w:date="2014-06-15T14:30:00Z">
        <w:r w:rsidR="004E0EE6">
          <w:rPr>
            <w:rFonts w:ascii="Century Gothic" w:hAnsi="Century Gothic" w:cs="Arial"/>
            <w:sz w:val="24"/>
            <w:szCs w:val="24"/>
          </w:rPr>
          <w:t>,</w:t>
        </w:r>
      </w:ins>
      <w:r w:rsidRPr="007F025B">
        <w:rPr>
          <w:rFonts w:ascii="Century Gothic" w:hAnsi="Century Gothic" w:cs="Arial"/>
          <w:sz w:val="24"/>
          <w:szCs w:val="24"/>
        </w:rPr>
        <w:t xml:space="preserve"> </w:t>
      </w:r>
      <w:del w:id="248" w:author="Portatil CCB" w:date="2014-06-15T14:28:00Z">
        <w:r w:rsidRPr="007F025B" w:rsidDel="004E0EE6">
          <w:rPr>
            <w:rFonts w:ascii="Century Gothic" w:hAnsi="Century Gothic" w:cs="Arial"/>
            <w:sz w:val="24"/>
            <w:szCs w:val="24"/>
          </w:rPr>
          <w:delText xml:space="preserve">(Evaluar) </w:delText>
        </w:r>
      </w:del>
      <w:r w:rsidRPr="007F025B">
        <w:rPr>
          <w:rFonts w:ascii="Century Gothic" w:hAnsi="Century Gothic" w:cs="Arial"/>
          <w:sz w:val="24"/>
          <w:szCs w:val="24"/>
        </w:rPr>
        <w:t>_________________tomó decisiones basado en criterios escogidos por él mismo, justifican</w:t>
      </w:r>
      <w:r w:rsidR="00D95F8B">
        <w:rPr>
          <w:rFonts w:ascii="Century Gothic" w:hAnsi="Century Gothic" w:cs="Arial"/>
          <w:sz w:val="24"/>
          <w:szCs w:val="24"/>
        </w:rPr>
        <w:t xml:space="preserve">do acertadamente sus acciones, </w:t>
      </w:r>
      <w:ins w:id="249" w:author="Portatil CCB" w:date="2014-06-15T14:28:00Z">
        <w:r w:rsidR="004E0EE6">
          <w:rPr>
            <w:rFonts w:ascii="Century Gothic" w:hAnsi="Century Gothic" w:cs="Arial"/>
            <w:sz w:val="24"/>
            <w:szCs w:val="24"/>
          </w:rPr>
          <w:t xml:space="preserve">e </w:t>
        </w:r>
      </w:ins>
      <w:r w:rsidRPr="007F025B">
        <w:rPr>
          <w:rFonts w:ascii="Century Gothic" w:hAnsi="Century Gothic" w:cs="Arial"/>
          <w:sz w:val="24"/>
          <w:szCs w:val="24"/>
        </w:rPr>
        <w:t>incentivó a lo</w:t>
      </w:r>
      <w:r w:rsidR="00F159EE">
        <w:rPr>
          <w:rFonts w:ascii="Century Gothic" w:hAnsi="Century Gothic" w:cs="Arial"/>
          <w:sz w:val="24"/>
          <w:szCs w:val="24"/>
        </w:rPr>
        <w:t xml:space="preserve">s demás a que hicieran lo mismo </w:t>
      </w:r>
      <w:ins w:id="250" w:author="Portatil CCB" w:date="2014-06-15T14:28:00Z">
        <w:r w:rsidR="004E0EE6">
          <w:rPr>
            <w:rFonts w:ascii="Century Gothic" w:hAnsi="Century Gothic" w:cs="Arial"/>
            <w:sz w:val="24"/>
            <w:szCs w:val="24"/>
          </w:rPr>
          <w:t xml:space="preserve">(Evaluar). </w:t>
        </w:r>
        <w:proofErr w:type="spellStart"/>
        <w:r w:rsidR="004E0EE6">
          <w:rPr>
            <w:rFonts w:ascii="Century Gothic" w:hAnsi="Century Gothic" w:cs="Arial"/>
            <w:sz w:val="24"/>
            <w:szCs w:val="24"/>
          </w:rPr>
          <w:t>También</w:t>
        </w:r>
      </w:ins>
      <w:del w:id="251" w:author="Portatil CCB" w:date="2014-06-15T14:28:00Z">
        <w:r w:rsidR="00F159EE" w:rsidDel="004E0EE6">
          <w:rPr>
            <w:rFonts w:ascii="Century Gothic" w:hAnsi="Century Gothic" w:cs="Arial"/>
            <w:sz w:val="24"/>
            <w:szCs w:val="24"/>
          </w:rPr>
          <w:delText xml:space="preserve">e </w:delText>
        </w:r>
      </w:del>
      <w:r w:rsidR="00F159EE">
        <w:rPr>
          <w:rFonts w:ascii="Century Gothic" w:hAnsi="Century Gothic" w:cs="Arial"/>
          <w:sz w:val="24"/>
          <w:szCs w:val="24"/>
        </w:rPr>
        <w:t>h</w:t>
      </w:r>
      <w:r w:rsidR="00F159EE" w:rsidRPr="00F159EE">
        <w:rPr>
          <w:rFonts w:ascii="Century Gothic" w:hAnsi="Century Gothic"/>
          <w:sz w:val="24"/>
          <w:szCs w:val="18"/>
        </w:rPr>
        <w:t>izo</w:t>
      </w:r>
      <w:proofErr w:type="spellEnd"/>
      <w:r w:rsidR="00F159EE" w:rsidRPr="00F159EE">
        <w:rPr>
          <w:rFonts w:ascii="Century Gothic" w:hAnsi="Century Gothic"/>
          <w:sz w:val="24"/>
          <w:szCs w:val="18"/>
        </w:rPr>
        <w:t xml:space="preserve"> uso  de los conocimientos adquiridos de manera práctica y novedosa</w:t>
      </w:r>
      <w:r w:rsidR="00F159EE" w:rsidRPr="00F159EE">
        <w:rPr>
          <w:rFonts w:ascii="Century Gothic" w:hAnsi="Century Gothic" w:cs="Arial"/>
          <w:sz w:val="36"/>
          <w:szCs w:val="24"/>
        </w:rPr>
        <w:t xml:space="preserve"> </w:t>
      </w:r>
      <w:r w:rsidR="00F159EE" w:rsidRPr="00F159EE">
        <w:rPr>
          <w:rFonts w:ascii="Century Gothic" w:hAnsi="Century Gothic" w:cs="Arial"/>
          <w:sz w:val="24"/>
          <w:szCs w:val="24"/>
        </w:rPr>
        <w:t>(Aplicar)</w:t>
      </w:r>
      <w:r w:rsidR="00F159EE">
        <w:rPr>
          <w:rFonts w:ascii="Century Gothic" w:hAnsi="Century Gothic" w:cs="Arial"/>
          <w:sz w:val="28"/>
          <w:szCs w:val="24"/>
        </w:rPr>
        <w:t>.</w:t>
      </w:r>
    </w:p>
    <w:p w14:paraId="383CA450" w14:textId="645E3E31" w:rsidR="0055555C" w:rsidRPr="007F025B" w:rsidRDefault="0055555C" w:rsidP="0055555C">
      <w:pPr>
        <w:jc w:val="both"/>
        <w:rPr>
          <w:rFonts w:ascii="Century Gothic" w:hAnsi="Century Gothic" w:cs="Arial"/>
          <w:sz w:val="24"/>
          <w:szCs w:val="24"/>
        </w:rPr>
      </w:pPr>
      <w:r w:rsidRPr="007F025B">
        <w:rPr>
          <w:rFonts w:ascii="Century Gothic" w:hAnsi="Century Gothic" w:cs="Arial"/>
          <w:sz w:val="24"/>
          <w:szCs w:val="24"/>
        </w:rPr>
        <w:t>En cuanto a las habilidades Sociales</w:t>
      </w:r>
      <w:ins w:id="252" w:author="Portatil CCB" w:date="2014-06-15T14:30:00Z">
        <w:r w:rsidR="004E0EE6">
          <w:rPr>
            <w:rFonts w:ascii="Century Gothic" w:hAnsi="Century Gothic" w:cs="Arial"/>
            <w:sz w:val="24"/>
            <w:szCs w:val="24"/>
          </w:rPr>
          <w:t>,</w:t>
        </w:r>
      </w:ins>
      <w:r w:rsidRPr="007F025B">
        <w:rPr>
          <w:rFonts w:ascii="Century Gothic" w:hAnsi="Century Gothic" w:cs="Arial"/>
          <w:sz w:val="24"/>
          <w:szCs w:val="24"/>
        </w:rPr>
        <w:t xml:space="preserve"> </w:t>
      </w:r>
      <w:del w:id="253" w:author="Portatil CCB" w:date="2014-06-15T14:30:00Z">
        <w:r w:rsidRPr="007F025B" w:rsidDel="004E0EE6">
          <w:rPr>
            <w:rFonts w:ascii="Century Gothic" w:hAnsi="Century Gothic" w:cs="Arial"/>
            <w:sz w:val="24"/>
            <w:szCs w:val="24"/>
          </w:rPr>
          <w:delText xml:space="preserve">(Aceptar la responsabilidad) </w:delText>
        </w:r>
      </w:del>
      <w:r w:rsidRPr="007F025B">
        <w:rPr>
          <w:rFonts w:ascii="Century Gothic" w:hAnsi="Century Gothic" w:cs="Arial"/>
          <w:sz w:val="24"/>
          <w:szCs w:val="24"/>
        </w:rPr>
        <w:t>___________asumió con responsabilidad los trabajos y roles asignados, invitando a sus compañeros a que hicieran lo mismo</w:t>
      </w:r>
      <w:ins w:id="254" w:author="Portatil CCB" w:date="2014-06-15T14:30:00Z">
        <w:r w:rsidR="004E0EE6">
          <w:rPr>
            <w:rFonts w:ascii="Century Gothic" w:hAnsi="Century Gothic" w:cs="Arial"/>
            <w:sz w:val="24"/>
            <w:szCs w:val="24"/>
          </w:rPr>
          <w:t xml:space="preserve"> </w:t>
        </w:r>
        <w:r w:rsidR="004E0EE6" w:rsidRPr="007F025B">
          <w:rPr>
            <w:rFonts w:ascii="Century Gothic" w:hAnsi="Century Gothic" w:cs="Arial"/>
            <w:sz w:val="24"/>
            <w:szCs w:val="24"/>
          </w:rPr>
          <w:t>(Aceptar la responsabilidad)</w:t>
        </w:r>
      </w:ins>
      <w:r w:rsidRPr="007F025B">
        <w:rPr>
          <w:rFonts w:ascii="Century Gothic" w:hAnsi="Century Gothic" w:cs="Arial"/>
          <w:sz w:val="24"/>
          <w:szCs w:val="24"/>
        </w:rPr>
        <w:t>.</w:t>
      </w:r>
    </w:p>
    <w:p w14:paraId="30525425" w14:textId="076A29BD" w:rsidR="004F4090" w:rsidRPr="004F4090" w:rsidRDefault="0055555C" w:rsidP="004F4090">
      <w:pPr>
        <w:jc w:val="both"/>
        <w:rPr>
          <w:rFonts w:ascii="Century Gothic" w:hAnsi="Century Gothic"/>
          <w:i/>
          <w:sz w:val="24"/>
          <w:szCs w:val="24"/>
        </w:rPr>
      </w:pPr>
      <w:r w:rsidRPr="007F025B">
        <w:rPr>
          <w:rFonts w:ascii="Century Gothic" w:hAnsi="Century Gothic" w:cs="Arial"/>
          <w:sz w:val="24"/>
          <w:szCs w:val="24"/>
        </w:rPr>
        <w:t>Con respecto de las habilidades de Comunicación</w:t>
      </w:r>
      <w:ins w:id="255" w:author="Portatil CCB" w:date="2014-06-15T14:55:00Z">
        <w:r w:rsidR="00404C12">
          <w:rPr>
            <w:rFonts w:ascii="Century Gothic" w:hAnsi="Century Gothic" w:cs="Arial"/>
            <w:sz w:val="24"/>
            <w:szCs w:val="24"/>
          </w:rPr>
          <w:t>,</w:t>
        </w:r>
      </w:ins>
      <w:r w:rsidRPr="007F025B">
        <w:rPr>
          <w:rFonts w:ascii="Century Gothic" w:hAnsi="Century Gothic" w:cs="Arial"/>
          <w:sz w:val="24"/>
          <w:szCs w:val="24"/>
        </w:rPr>
        <w:t xml:space="preserve"> </w:t>
      </w:r>
      <w:del w:id="256" w:author="Portatil CCB" w:date="2014-06-15T14:30:00Z">
        <w:r w:rsidRPr="007F025B" w:rsidDel="004E0EE6">
          <w:rPr>
            <w:rFonts w:ascii="Century Gothic" w:hAnsi="Century Gothic" w:cs="Arial"/>
            <w:sz w:val="24"/>
            <w:szCs w:val="24"/>
          </w:rPr>
          <w:delText xml:space="preserve">(Presentar y Escribir) </w:delText>
        </w:r>
      </w:del>
      <w:r w:rsidRPr="007F025B">
        <w:rPr>
          <w:rFonts w:ascii="Century Gothic" w:hAnsi="Century Gothic" w:cs="Arial"/>
          <w:sz w:val="24"/>
          <w:szCs w:val="24"/>
        </w:rPr>
        <w:t xml:space="preserve">_____________elaboró diferentes textos visuales con diferentes propósitos y </w:t>
      </w:r>
      <w:del w:id="257" w:author="Portatil CCB" w:date="2014-06-15T14:31:00Z">
        <w:r w:rsidRPr="007F025B" w:rsidDel="004E0EE6">
          <w:rPr>
            <w:rFonts w:ascii="Century Gothic" w:hAnsi="Century Gothic" w:cs="Arial"/>
            <w:sz w:val="24"/>
            <w:szCs w:val="24"/>
          </w:rPr>
          <w:delText xml:space="preserve">a </w:delText>
        </w:r>
      </w:del>
      <w:ins w:id="258" w:author="Portatil CCB" w:date="2014-06-15T14:31:00Z">
        <w:r w:rsidR="004E0EE6">
          <w:rPr>
            <w:rFonts w:ascii="Century Gothic" w:hAnsi="Century Gothic" w:cs="Arial"/>
            <w:sz w:val="24"/>
            <w:szCs w:val="24"/>
          </w:rPr>
          <w:t>para</w:t>
        </w:r>
        <w:r w:rsidR="004E0EE6" w:rsidRPr="007F025B">
          <w:rPr>
            <w:rFonts w:ascii="Century Gothic" w:hAnsi="Century Gothic" w:cs="Arial"/>
            <w:sz w:val="24"/>
            <w:szCs w:val="24"/>
          </w:rPr>
          <w:t xml:space="preserve"> </w:t>
        </w:r>
      </w:ins>
      <w:r w:rsidRPr="007F025B">
        <w:rPr>
          <w:rFonts w:ascii="Century Gothic" w:hAnsi="Century Gothic" w:cs="Arial"/>
          <w:sz w:val="24"/>
          <w:szCs w:val="24"/>
        </w:rPr>
        <w:t>diferentes audiencias</w:t>
      </w:r>
      <w:del w:id="259" w:author="Portatil CCB" w:date="2014-06-15T14:54:00Z">
        <w:r w:rsidRPr="007F025B" w:rsidDel="00404C12">
          <w:rPr>
            <w:rFonts w:ascii="Century Gothic" w:hAnsi="Century Gothic" w:cs="Arial"/>
            <w:sz w:val="24"/>
            <w:szCs w:val="24"/>
          </w:rPr>
          <w:delText>,</w:delText>
        </w:r>
      </w:del>
      <w:r w:rsidRPr="007F025B">
        <w:rPr>
          <w:rFonts w:ascii="Century Gothic" w:hAnsi="Century Gothic" w:cs="Arial"/>
          <w:sz w:val="24"/>
          <w:szCs w:val="24"/>
        </w:rPr>
        <w:t xml:space="preserve"> siendo muy detallado en sus ilustraciones</w:t>
      </w:r>
      <w:ins w:id="260" w:author="Portatil CCB" w:date="2014-06-15T14:55:00Z">
        <w:r w:rsidR="00404C12">
          <w:rPr>
            <w:rFonts w:ascii="Century Gothic" w:hAnsi="Century Gothic" w:cs="Arial"/>
            <w:sz w:val="24"/>
            <w:szCs w:val="24"/>
          </w:rPr>
          <w:t>,</w:t>
        </w:r>
      </w:ins>
      <w:r w:rsidRPr="007F025B">
        <w:rPr>
          <w:rFonts w:ascii="Century Gothic" w:hAnsi="Century Gothic" w:cs="Arial"/>
          <w:sz w:val="24"/>
          <w:szCs w:val="24"/>
        </w:rPr>
        <w:t xml:space="preserve"> y escribió de qué se trataba su Performance </w:t>
      </w:r>
      <w:proofErr w:type="spellStart"/>
      <w:r w:rsidRPr="007F025B">
        <w:rPr>
          <w:rFonts w:ascii="Century Gothic" w:hAnsi="Century Gothic" w:cs="Arial"/>
          <w:sz w:val="24"/>
          <w:szCs w:val="24"/>
        </w:rPr>
        <w:t>Assessment</w:t>
      </w:r>
      <w:proofErr w:type="spellEnd"/>
      <w:r w:rsidRPr="007F025B">
        <w:rPr>
          <w:rFonts w:ascii="Century Gothic" w:hAnsi="Century Gothic" w:cs="Arial"/>
          <w:sz w:val="24"/>
          <w:szCs w:val="24"/>
        </w:rPr>
        <w:t xml:space="preserve">, tomando notas sobre todos los materiales o elementos que necesitó. </w:t>
      </w:r>
      <w:r w:rsidR="004F4090" w:rsidRPr="004F4090">
        <w:rPr>
          <w:rFonts w:ascii="Century Gothic" w:hAnsi="Century Gothic" w:cs="Arial"/>
          <w:sz w:val="24"/>
          <w:szCs w:val="24"/>
        </w:rPr>
        <w:t>También</w:t>
      </w:r>
      <w:r w:rsidR="004F4090" w:rsidRPr="004F4090">
        <w:rPr>
          <w:rFonts w:ascii="Century Gothic" w:hAnsi="Century Gothic" w:cs="Arial"/>
          <w:i/>
          <w:sz w:val="24"/>
          <w:szCs w:val="24"/>
        </w:rPr>
        <w:t xml:space="preserve"> e</w:t>
      </w:r>
      <w:r w:rsidR="004F4090" w:rsidRPr="004F4090">
        <w:rPr>
          <w:rStyle w:val="nfasis"/>
          <w:rFonts w:ascii="Century Gothic" w:hAnsi="Century Gothic" w:cs="Calibri"/>
          <w:i w:val="0"/>
          <w:sz w:val="24"/>
          <w:szCs w:val="24"/>
        </w:rPr>
        <w:t>scribió información y o</w:t>
      </w:r>
      <w:r w:rsidR="004F4090">
        <w:rPr>
          <w:rStyle w:val="nfasis"/>
          <w:rFonts w:ascii="Century Gothic" w:hAnsi="Century Gothic" w:cs="Calibri"/>
          <w:i w:val="0"/>
          <w:sz w:val="24"/>
          <w:szCs w:val="24"/>
        </w:rPr>
        <w:t xml:space="preserve">bservaciones </w:t>
      </w:r>
      <w:r w:rsidR="004F4090" w:rsidRPr="004F4090">
        <w:rPr>
          <w:rStyle w:val="nfasis"/>
          <w:rFonts w:ascii="Century Gothic" w:hAnsi="Century Gothic" w:cs="Calibri"/>
          <w:i w:val="0"/>
          <w:sz w:val="24"/>
          <w:szCs w:val="24"/>
        </w:rPr>
        <w:t>con autonomía, presentando  con coherencia y abundancia de detalles los aspectos que abordó</w:t>
      </w:r>
      <w:ins w:id="261" w:author="Portatil CCB" w:date="2014-06-15T14:32:00Z">
        <w:r w:rsidR="004E0EE6">
          <w:rPr>
            <w:rStyle w:val="nfasis"/>
            <w:rFonts w:ascii="Century Gothic" w:hAnsi="Century Gothic" w:cs="Calibri"/>
            <w:i w:val="0"/>
            <w:sz w:val="24"/>
            <w:szCs w:val="24"/>
          </w:rPr>
          <w:t xml:space="preserve"> </w:t>
        </w:r>
        <w:r w:rsidR="004E0EE6" w:rsidRPr="007F025B">
          <w:rPr>
            <w:rFonts w:ascii="Century Gothic" w:hAnsi="Century Gothic" w:cs="Arial"/>
            <w:sz w:val="24"/>
            <w:szCs w:val="24"/>
          </w:rPr>
          <w:t>(Presentar y Escribir)</w:t>
        </w:r>
      </w:ins>
      <w:r w:rsidR="004F4090">
        <w:rPr>
          <w:rStyle w:val="nfasis"/>
          <w:rFonts w:ascii="Century Gothic" w:hAnsi="Century Gothic" w:cs="Calibri"/>
          <w:i w:val="0"/>
          <w:sz w:val="24"/>
          <w:szCs w:val="24"/>
        </w:rPr>
        <w:t xml:space="preserve">. </w:t>
      </w:r>
    </w:p>
    <w:p w14:paraId="07D0C2C6" w14:textId="7AFE4356" w:rsidR="0055555C" w:rsidRPr="007F025B" w:rsidRDefault="0055555C" w:rsidP="0055555C">
      <w:pPr>
        <w:jc w:val="both"/>
        <w:rPr>
          <w:rFonts w:ascii="Century Gothic" w:hAnsi="Century Gothic" w:cs="Arial"/>
          <w:sz w:val="24"/>
          <w:szCs w:val="24"/>
        </w:rPr>
      </w:pPr>
      <w:r w:rsidRPr="007F025B">
        <w:rPr>
          <w:rFonts w:ascii="Century Gothic" w:hAnsi="Century Gothic" w:cs="Arial"/>
          <w:sz w:val="24"/>
          <w:szCs w:val="24"/>
        </w:rPr>
        <w:lastRenderedPageBreak/>
        <w:t>En cuanto a las habilidades de Auto-</w:t>
      </w:r>
      <w:r w:rsidR="00694E77">
        <w:rPr>
          <w:rFonts w:ascii="Century Gothic" w:hAnsi="Century Gothic" w:cs="Arial"/>
          <w:sz w:val="24"/>
          <w:szCs w:val="24"/>
        </w:rPr>
        <w:t>control</w:t>
      </w:r>
      <w:ins w:id="262" w:author="Portatil CCB" w:date="2014-06-15T14:55:00Z">
        <w:r w:rsidR="00404C12">
          <w:rPr>
            <w:rFonts w:ascii="Century Gothic" w:hAnsi="Century Gothic" w:cs="Arial"/>
            <w:sz w:val="24"/>
            <w:szCs w:val="24"/>
          </w:rPr>
          <w:t>,</w:t>
        </w:r>
      </w:ins>
      <w:r w:rsidRPr="007F025B">
        <w:rPr>
          <w:rFonts w:ascii="Century Gothic" w:hAnsi="Century Gothic" w:cs="Arial"/>
          <w:sz w:val="24"/>
          <w:szCs w:val="24"/>
        </w:rPr>
        <w:t xml:space="preserve"> </w:t>
      </w:r>
      <w:del w:id="263" w:author="Portatil CCB" w:date="2014-06-15T14:55:00Z">
        <w:r w:rsidRPr="007F025B" w:rsidDel="00404C12">
          <w:rPr>
            <w:rFonts w:ascii="Century Gothic" w:hAnsi="Century Gothic" w:cs="Arial"/>
            <w:sz w:val="24"/>
            <w:szCs w:val="24"/>
          </w:rPr>
          <w:delText xml:space="preserve">(Planificación) </w:delText>
        </w:r>
      </w:del>
      <w:r w:rsidRPr="007F025B">
        <w:rPr>
          <w:rFonts w:ascii="Century Gothic" w:hAnsi="Century Gothic" w:cs="Arial"/>
          <w:sz w:val="24"/>
          <w:szCs w:val="24"/>
        </w:rPr>
        <w:t>__________planificó, llevó a cabo las actividades con eficacia y eficiencia</w:t>
      </w:r>
      <w:ins w:id="264" w:author="Portatil CCB" w:date="2014-06-15T14:55:00Z">
        <w:r w:rsidR="00404C12">
          <w:rPr>
            <w:rFonts w:ascii="Century Gothic" w:hAnsi="Century Gothic" w:cs="Arial"/>
            <w:sz w:val="24"/>
            <w:szCs w:val="24"/>
          </w:rPr>
          <w:t xml:space="preserve"> </w:t>
        </w:r>
        <w:r w:rsidR="00404C12" w:rsidRPr="007F025B">
          <w:rPr>
            <w:rFonts w:ascii="Century Gothic" w:hAnsi="Century Gothic" w:cs="Arial"/>
            <w:sz w:val="24"/>
            <w:szCs w:val="24"/>
          </w:rPr>
          <w:t>(Planificación)</w:t>
        </w:r>
      </w:ins>
      <w:r w:rsidRPr="007F025B">
        <w:rPr>
          <w:rFonts w:ascii="Century Gothic" w:hAnsi="Century Gothic" w:cs="Arial"/>
          <w:sz w:val="24"/>
          <w:szCs w:val="24"/>
        </w:rPr>
        <w:t>.</w:t>
      </w:r>
    </w:p>
    <w:p w14:paraId="6ECCCB64" w14:textId="32D5FAF0" w:rsidR="0055555C" w:rsidRPr="007F025B" w:rsidRDefault="0055555C" w:rsidP="0055555C">
      <w:pPr>
        <w:jc w:val="both"/>
        <w:rPr>
          <w:rFonts w:ascii="Century Gothic" w:hAnsi="Century Gothic" w:cs="Arial"/>
          <w:sz w:val="24"/>
          <w:szCs w:val="24"/>
        </w:rPr>
      </w:pPr>
      <w:r w:rsidRPr="007F025B">
        <w:rPr>
          <w:rFonts w:ascii="Century Gothic" w:hAnsi="Century Gothic" w:cs="Arial"/>
          <w:sz w:val="24"/>
          <w:szCs w:val="24"/>
        </w:rPr>
        <w:t>Con respecto de las habilidades de Investigación</w:t>
      </w:r>
      <w:ins w:id="265" w:author="Portatil CCB" w:date="2014-06-15T14:55:00Z">
        <w:r w:rsidR="00404C12">
          <w:rPr>
            <w:rFonts w:ascii="Century Gothic" w:hAnsi="Century Gothic" w:cs="Arial"/>
            <w:sz w:val="24"/>
            <w:szCs w:val="24"/>
          </w:rPr>
          <w:t>,</w:t>
        </w:r>
      </w:ins>
      <w:r w:rsidRPr="007F025B">
        <w:rPr>
          <w:rFonts w:ascii="Century Gothic" w:hAnsi="Century Gothic" w:cs="Arial"/>
          <w:sz w:val="24"/>
          <w:szCs w:val="24"/>
        </w:rPr>
        <w:t xml:space="preserve"> </w:t>
      </w:r>
      <w:del w:id="266" w:author="Portatil CCB" w:date="2014-06-15T14:55:00Z">
        <w:r w:rsidRPr="007F025B" w:rsidDel="00404C12">
          <w:rPr>
            <w:rFonts w:ascii="Century Gothic" w:hAnsi="Century Gothic" w:cs="Arial"/>
            <w:sz w:val="24"/>
            <w:szCs w:val="24"/>
          </w:rPr>
          <w:delText xml:space="preserve">(Interpretar datos) </w:delText>
        </w:r>
      </w:del>
      <w:r w:rsidRPr="007F025B">
        <w:rPr>
          <w:rFonts w:ascii="Century Gothic" w:hAnsi="Century Gothic" w:cs="Arial"/>
          <w:sz w:val="24"/>
          <w:szCs w:val="24"/>
        </w:rPr>
        <w:t>_________interpretó datos en un gráfico de barras y sacó conclusiones que le ayudaron a comprender con mayor facilidad los contenidos trabajados en las Unidades de Indagación</w:t>
      </w:r>
      <w:ins w:id="267" w:author="Portatil CCB" w:date="2014-06-15T14:55:00Z">
        <w:r w:rsidR="00404C12">
          <w:rPr>
            <w:rFonts w:ascii="Century Gothic" w:hAnsi="Century Gothic" w:cs="Arial"/>
            <w:sz w:val="24"/>
            <w:szCs w:val="24"/>
          </w:rPr>
          <w:t xml:space="preserve"> </w:t>
        </w:r>
        <w:r w:rsidR="00404C12" w:rsidRPr="007F025B">
          <w:rPr>
            <w:rFonts w:ascii="Century Gothic" w:hAnsi="Century Gothic" w:cs="Arial"/>
            <w:sz w:val="24"/>
            <w:szCs w:val="24"/>
          </w:rPr>
          <w:t>(Interpretar datos)</w:t>
        </w:r>
      </w:ins>
      <w:r w:rsidRPr="007F025B">
        <w:rPr>
          <w:rFonts w:ascii="Century Gothic" w:hAnsi="Century Gothic" w:cs="Arial"/>
          <w:sz w:val="24"/>
          <w:szCs w:val="24"/>
        </w:rPr>
        <w:t>.</w:t>
      </w:r>
    </w:p>
    <w:p w14:paraId="560884E8" w14:textId="77777777" w:rsidR="00404C12" w:rsidRDefault="00404C12" w:rsidP="0055555C">
      <w:pPr>
        <w:jc w:val="center"/>
        <w:rPr>
          <w:ins w:id="268" w:author="Portatil CCB" w:date="2014-06-15T14:55:00Z"/>
          <w:rFonts w:ascii="Century Gothic" w:hAnsi="Century Gothic" w:cs="Arial"/>
          <w:b/>
          <w:sz w:val="24"/>
          <w:szCs w:val="24"/>
        </w:rPr>
      </w:pPr>
    </w:p>
    <w:p w14:paraId="41A3B4A3" w14:textId="7136AF4E" w:rsidR="0055555C" w:rsidRPr="007F025B" w:rsidRDefault="00715A4A" w:rsidP="0055555C">
      <w:pPr>
        <w:jc w:val="center"/>
        <w:rPr>
          <w:rFonts w:ascii="Century Gothic" w:hAnsi="Century Gothic" w:cs="Arial"/>
          <w:b/>
          <w:sz w:val="24"/>
          <w:szCs w:val="24"/>
        </w:rPr>
      </w:pPr>
      <w:r w:rsidRPr="007F025B">
        <w:rPr>
          <w:rFonts w:ascii="Century Gothic" w:hAnsi="Century Gothic" w:cs="Arial"/>
          <w:b/>
          <w:sz w:val="24"/>
          <w:szCs w:val="24"/>
        </w:rPr>
        <w:t>HIGH/SKILLS/KINDER</w:t>
      </w:r>
    </w:p>
    <w:p w14:paraId="72C474D4" w14:textId="1FC852A1" w:rsidR="005F317A" w:rsidRPr="005F317A" w:rsidRDefault="00715A4A" w:rsidP="005F317A">
      <w:pPr>
        <w:jc w:val="both"/>
        <w:rPr>
          <w:rFonts w:ascii="Century Gothic" w:hAnsi="Century Gothic"/>
          <w:szCs w:val="18"/>
        </w:rPr>
      </w:pPr>
      <w:r w:rsidRPr="007F025B">
        <w:rPr>
          <w:rFonts w:ascii="Century Gothic" w:hAnsi="Century Gothic" w:cs="Arial"/>
          <w:sz w:val="24"/>
          <w:szCs w:val="24"/>
        </w:rPr>
        <w:t>En cuanto a las habilidades de Pensamiento</w:t>
      </w:r>
      <w:ins w:id="269" w:author="Portatil CCB" w:date="2014-06-15T14:55:00Z">
        <w:r w:rsidR="00404C12">
          <w:rPr>
            <w:rFonts w:ascii="Century Gothic" w:hAnsi="Century Gothic" w:cs="Arial"/>
            <w:sz w:val="24"/>
            <w:szCs w:val="24"/>
          </w:rPr>
          <w:t>,</w:t>
        </w:r>
      </w:ins>
      <w:r w:rsidRPr="007F025B">
        <w:rPr>
          <w:rFonts w:ascii="Century Gothic" w:hAnsi="Century Gothic" w:cs="Arial"/>
          <w:sz w:val="24"/>
          <w:szCs w:val="24"/>
        </w:rPr>
        <w:t xml:space="preserve"> </w:t>
      </w:r>
      <w:del w:id="270" w:author="Portatil CCB" w:date="2014-06-15T14:56:00Z">
        <w:r w:rsidRPr="007F025B" w:rsidDel="00404C12">
          <w:rPr>
            <w:rFonts w:ascii="Century Gothic" w:hAnsi="Century Gothic" w:cs="Arial"/>
            <w:sz w:val="24"/>
            <w:szCs w:val="24"/>
          </w:rPr>
          <w:delText xml:space="preserve">(Evaluar) </w:delText>
        </w:r>
      </w:del>
      <w:r w:rsidRPr="007F025B">
        <w:rPr>
          <w:rFonts w:ascii="Century Gothic" w:hAnsi="Century Gothic" w:cs="Arial"/>
          <w:sz w:val="24"/>
          <w:szCs w:val="24"/>
        </w:rPr>
        <w:t>_________________</w:t>
      </w:r>
      <w:r w:rsidRPr="007F025B">
        <w:rPr>
          <w:sz w:val="24"/>
          <w:szCs w:val="24"/>
        </w:rPr>
        <w:t xml:space="preserve"> </w:t>
      </w:r>
      <w:r w:rsidRPr="007F025B">
        <w:rPr>
          <w:rFonts w:ascii="Century Gothic" w:hAnsi="Century Gothic" w:cs="Arial"/>
          <w:sz w:val="24"/>
          <w:szCs w:val="24"/>
        </w:rPr>
        <w:t xml:space="preserve">tomó decisiones </w:t>
      </w:r>
      <w:del w:id="271" w:author="Portatil CCB" w:date="2014-06-15T14:56:00Z">
        <w:r w:rsidRPr="007F025B" w:rsidDel="00404C12">
          <w:rPr>
            <w:rFonts w:ascii="Century Gothic" w:hAnsi="Century Gothic" w:cs="Arial"/>
            <w:sz w:val="24"/>
            <w:szCs w:val="24"/>
          </w:rPr>
          <w:delText xml:space="preserve">basado </w:delText>
        </w:r>
      </w:del>
      <w:ins w:id="272" w:author="Portatil CCB" w:date="2014-06-15T14:56:00Z">
        <w:r w:rsidR="00404C12" w:rsidRPr="007F025B">
          <w:rPr>
            <w:rFonts w:ascii="Century Gothic" w:hAnsi="Century Gothic" w:cs="Arial"/>
            <w:sz w:val="24"/>
            <w:szCs w:val="24"/>
          </w:rPr>
          <w:t>basad</w:t>
        </w:r>
        <w:r w:rsidR="00404C12">
          <w:rPr>
            <w:rFonts w:ascii="Century Gothic" w:hAnsi="Century Gothic" w:cs="Arial"/>
            <w:sz w:val="24"/>
            <w:szCs w:val="24"/>
          </w:rPr>
          <w:t>as</w:t>
        </w:r>
        <w:r w:rsidR="00404C12" w:rsidRPr="007F025B">
          <w:rPr>
            <w:rFonts w:ascii="Century Gothic" w:hAnsi="Century Gothic" w:cs="Arial"/>
            <w:sz w:val="24"/>
            <w:szCs w:val="24"/>
          </w:rPr>
          <w:t xml:space="preserve"> </w:t>
        </w:r>
      </w:ins>
      <w:r w:rsidRPr="007F025B">
        <w:rPr>
          <w:rFonts w:ascii="Century Gothic" w:hAnsi="Century Gothic" w:cs="Arial"/>
          <w:sz w:val="24"/>
          <w:szCs w:val="24"/>
        </w:rPr>
        <w:t>en cr</w:t>
      </w:r>
      <w:r w:rsidR="005F317A">
        <w:rPr>
          <w:rFonts w:ascii="Century Gothic" w:hAnsi="Century Gothic" w:cs="Arial"/>
          <w:sz w:val="24"/>
          <w:szCs w:val="24"/>
        </w:rPr>
        <w:t>iterios escogidos por él mismo</w:t>
      </w:r>
      <w:ins w:id="273" w:author="Portatil CCB" w:date="2014-06-15T14:56:00Z">
        <w:r w:rsidR="00404C12">
          <w:rPr>
            <w:rFonts w:ascii="Century Gothic" w:hAnsi="Century Gothic" w:cs="Arial"/>
            <w:sz w:val="24"/>
            <w:szCs w:val="24"/>
          </w:rPr>
          <w:t xml:space="preserve"> </w:t>
        </w:r>
        <w:r w:rsidR="00404C12" w:rsidRPr="007F025B">
          <w:rPr>
            <w:rFonts w:ascii="Century Gothic" w:hAnsi="Century Gothic" w:cs="Arial"/>
            <w:sz w:val="24"/>
            <w:szCs w:val="24"/>
          </w:rPr>
          <w:t>(Evaluar)</w:t>
        </w:r>
        <w:r w:rsidR="00404C12">
          <w:rPr>
            <w:rFonts w:ascii="Century Gothic" w:hAnsi="Century Gothic" w:cs="Arial"/>
            <w:sz w:val="24"/>
            <w:szCs w:val="24"/>
          </w:rPr>
          <w:t>,</w:t>
        </w:r>
      </w:ins>
      <w:r w:rsidR="005F317A">
        <w:rPr>
          <w:rFonts w:ascii="Century Gothic" w:hAnsi="Century Gothic" w:cs="Arial"/>
          <w:sz w:val="24"/>
          <w:szCs w:val="24"/>
        </w:rPr>
        <w:t xml:space="preserve"> e </w:t>
      </w:r>
      <w:r w:rsidR="005F317A">
        <w:rPr>
          <w:rFonts w:ascii="Century Gothic" w:hAnsi="Century Gothic"/>
          <w:szCs w:val="18"/>
        </w:rPr>
        <w:t>h</w:t>
      </w:r>
      <w:r w:rsidR="005F317A" w:rsidRPr="005F317A">
        <w:rPr>
          <w:rFonts w:ascii="Century Gothic" w:hAnsi="Century Gothic"/>
          <w:szCs w:val="18"/>
        </w:rPr>
        <w:t xml:space="preserve">izo uso de los conocimientos adquiridos de manera práctica </w:t>
      </w:r>
      <w:r w:rsidR="005F317A">
        <w:rPr>
          <w:rFonts w:ascii="Century Gothic" w:hAnsi="Century Gothic"/>
          <w:szCs w:val="18"/>
        </w:rPr>
        <w:t>(Aplicar).</w:t>
      </w:r>
    </w:p>
    <w:p w14:paraId="1BF8C8A5" w14:textId="0A14A366" w:rsidR="00715A4A" w:rsidRPr="007F025B" w:rsidRDefault="00715A4A" w:rsidP="00105979">
      <w:pPr>
        <w:jc w:val="both"/>
        <w:rPr>
          <w:rFonts w:ascii="Century Gothic" w:hAnsi="Century Gothic" w:cs="Arial"/>
          <w:sz w:val="24"/>
          <w:szCs w:val="24"/>
        </w:rPr>
      </w:pPr>
      <w:r w:rsidRPr="007F025B">
        <w:rPr>
          <w:rFonts w:ascii="Century Gothic" w:hAnsi="Century Gothic" w:cs="Arial"/>
          <w:sz w:val="24"/>
          <w:szCs w:val="24"/>
        </w:rPr>
        <w:t>En cuanto a las habilidades Sociales</w:t>
      </w:r>
      <w:ins w:id="274" w:author="Portatil CCB" w:date="2014-06-15T14:56:00Z">
        <w:r w:rsidR="00404C12">
          <w:rPr>
            <w:rFonts w:ascii="Century Gothic" w:hAnsi="Century Gothic" w:cs="Arial"/>
            <w:sz w:val="24"/>
            <w:szCs w:val="24"/>
          </w:rPr>
          <w:t>,</w:t>
        </w:r>
      </w:ins>
      <w:r w:rsidRPr="007F025B">
        <w:rPr>
          <w:rFonts w:ascii="Century Gothic" w:hAnsi="Century Gothic" w:cs="Arial"/>
          <w:sz w:val="24"/>
          <w:szCs w:val="24"/>
        </w:rPr>
        <w:t xml:space="preserve"> </w:t>
      </w:r>
      <w:del w:id="275" w:author="Portatil CCB" w:date="2014-06-15T14:56:00Z">
        <w:r w:rsidRPr="007F025B" w:rsidDel="00404C12">
          <w:rPr>
            <w:rFonts w:ascii="Century Gothic" w:hAnsi="Century Gothic" w:cs="Arial"/>
            <w:sz w:val="24"/>
            <w:szCs w:val="24"/>
          </w:rPr>
          <w:delText xml:space="preserve">(Aceptar la responsabilidad) </w:delText>
        </w:r>
      </w:del>
      <w:r w:rsidRPr="007F025B">
        <w:rPr>
          <w:rFonts w:ascii="Century Gothic" w:hAnsi="Century Gothic" w:cs="Arial"/>
          <w:sz w:val="24"/>
          <w:szCs w:val="24"/>
        </w:rPr>
        <w:t>___________asumió con responsabilidad los trabajos y roles asignados</w:t>
      </w:r>
      <w:ins w:id="276" w:author="Portatil CCB" w:date="2014-06-15T14:56:00Z">
        <w:r w:rsidR="00404C12">
          <w:rPr>
            <w:rFonts w:ascii="Century Gothic" w:hAnsi="Century Gothic" w:cs="Arial"/>
            <w:sz w:val="24"/>
            <w:szCs w:val="24"/>
          </w:rPr>
          <w:t xml:space="preserve"> </w:t>
        </w:r>
        <w:r w:rsidR="00404C12" w:rsidRPr="007F025B">
          <w:rPr>
            <w:rFonts w:ascii="Century Gothic" w:hAnsi="Century Gothic" w:cs="Arial"/>
            <w:sz w:val="24"/>
            <w:szCs w:val="24"/>
          </w:rPr>
          <w:t>(Aceptar la responsabilidad)</w:t>
        </w:r>
      </w:ins>
      <w:r w:rsidRPr="007F025B">
        <w:rPr>
          <w:rFonts w:ascii="Century Gothic" w:hAnsi="Century Gothic" w:cs="Arial"/>
          <w:sz w:val="24"/>
          <w:szCs w:val="24"/>
        </w:rPr>
        <w:t>.</w:t>
      </w:r>
    </w:p>
    <w:p w14:paraId="27B82B17" w14:textId="5653C58F" w:rsidR="002E6B0B" w:rsidRPr="002E6B0B" w:rsidRDefault="00105979" w:rsidP="002E6B0B">
      <w:pPr>
        <w:jc w:val="both"/>
        <w:rPr>
          <w:rFonts w:ascii="Century Gothic" w:hAnsi="Century Gothic"/>
          <w:i/>
          <w:sz w:val="24"/>
          <w:szCs w:val="24"/>
        </w:rPr>
      </w:pPr>
      <w:r w:rsidRPr="007F025B">
        <w:rPr>
          <w:rFonts w:ascii="Century Gothic" w:hAnsi="Century Gothic" w:cs="Arial"/>
          <w:sz w:val="24"/>
          <w:szCs w:val="24"/>
        </w:rPr>
        <w:t>Con respecto de las habilidades de Comunicación</w:t>
      </w:r>
      <w:ins w:id="277" w:author="Portatil CCB" w:date="2014-06-15T15:07:00Z">
        <w:r w:rsidR="001D6177">
          <w:rPr>
            <w:rFonts w:ascii="Century Gothic" w:hAnsi="Century Gothic" w:cs="Arial"/>
            <w:sz w:val="24"/>
            <w:szCs w:val="24"/>
          </w:rPr>
          <w:t>,</w:t>
        </w:r>
      </w:ins>
      <w:r w:rsidRPr="007F025B">
        <w:rPr>
          <w:rFonts w:ascii="Century Gothic" w:hAnsi="Century Gothic" w:cs="Arial"/>
          <w:sz w:val="24"/>
          <w:szCs w:val="24"/>
        </w:rPr>
        <w:t xml:space="preserve"> </w:t>
      </w:r>
      <w:del w:id="278" w:author="Portatil CCB" w:date="2014-06-15T15:07:00Z">
        <w:r w:rsidRPr="007F025B" w:rsidDel="001D6177">
          <w:rPr>
            <w:rFonts w:ascii="Century Gothic" w:hAnsi="Century Gothic" w:cs="Arial"/>
            <w:sz w:val="24"/>
            <w:szCs w:val="24"/>
          </w:rPr>
          <w:delText xml:space="preserve">(Presentar y Escribir) </w:delText>
        </w:r>
      </w:del>
      <w:r w:rsidRPr="007F025B">
        <w:rPr>
          <w:rFonts w:ascii="Century Gothic" w:hAnsi="Century Gothic" w:cs="Arial"/>
          <w:sz w:val="24"/>
          <w:szCs w:val="24"/>
        </w:rPr>
        <w:t>_____________e</w:t>
      </w:r>
      <w:r w:rsidR="00715A4A" w:rsidRPr="007F025B">
        <w:rPr>
          <w:rFonts w:ascii="Century Gothic" w:hAnsi="Century Gothic" w:cs="Arial"/>
          <w:sz w:val="24"/>
          <w:szCs w:val="24"/>
        </w:rPr>
        <w:t>laboró diferentes textos visuales con diferentes propó</w:t>
      </w:r>
      <w:r w:rsidRPr="007F025B">
        <w:rPr>
          <w:rFonts w:ascii="Century Gothic" w:hAnsi="Century Gothic" w:cs="Arial"/>
          <w:sz w:val="24"/>
          <w:szCs w:val="24"/>
        </w:rPr>
        <w:t xml:space="preserve">sitos y </w:t>
      </w:r>
      <w:del w:id="279" w:author="Portatil CCB" w:date="2014-06-15T15:07:00Z">
        <w:r w:rsidRPr="007F025B" w:rsidDel="001D6177">
          <w:rPr>
            <w:rFonts w:ascii="Century Gothic" w:hAnsi="Century Gothic" w:cs="Arial"/>
            <w:sz w:val="24"/>
            <w:szCs w:val="24"/>
          </w:rPr>
          <w:delText xml:space="preserve">a </w:delText>
        </w:r>
      </w:del>
      <w:ins w:id="280" w:author="Portatil CCB" w:date="2014-06-15T15:07:00Z">
        <w:r w:rsidR="001D6177">
          <w:rPr>
            <w:rFonts w:ascii="Century Gothic" w:hAnsi="Century Gothic" w:cs="Arial"/>
            <w:sz w:val="24"/>
            <w:szCs w:val="24"/>
          </w:rPr>
          <w:t>para</w:t>
        </w:r>
        <w:r w:rsidR="001D6177" w:rsidRPr="007F025B">
          <w:rPr>
            <w:rFonts w:ascii="Century Gothic" w:hAnsi="Century Gothic" w:cs="Arial"/>
            <w:sz w:val="24"/>
            <w:szCs w:val="24"/>
          </w:rPr>
          <w:t xml:space="preserve"> </w:t>
        </w:r>
      </w:ins>
      <w:r w:rsidRPr="007F025B">
        <w:rPr>
          <w:rFonts w:ascii="Century Gothic" w:hAnsi="Century Gothic" w:cs="Arial"/>
          <w:sz w:val="24"/>
          <w:szCs w:val="24"/>
        </w:rPr>
        <w:t>diferentes audiencias</w:t>
      </w:r>
      <w:ins w:id="281" w:author="Portatil CCB" w:date="2014-06-15T15:08:00Z">
        <w:r w:rsidR="001D6177">
          <w:rPr>
            <w:rFonts w:ascii="Century Gothic" w:hAnsi="Century Gothic" w:cs="Arial"/>
            <w:sz w:val="24"/>
            <w:szCs w:val="24"/>
          </w:rPr>
          <w:t>,</w:t>
        </w:r>
      </w:ins>
      <w:r w:rsidRPr="007F025B">
        <w:rPr>
          <w:rFonts w:ascii="Century Gothic" w:hAnsi="Century Gothic" w:cs="Arial"/>
          <w:sz w:val="24"/>
          <w:szCs w:val="24"/>
        </w:rPr>
        <w:t xml:space="preserve"> y e</w:t>
      </w:r>
      <w:r w:rsidR="00715A4A" w:rsidRPr="007F025B">
        <w:rPr>
          <w:rFonts w:ascii="Century Gothic" w:hAnsi="Century Gothic" w:cs="Arial"/>
          <w:sz w:val="24"/>
          <w:szCs w:val="24"/>
        </w:rPr>
        <w:t xml:space="preserve">scribió de qué se trataba su Performance </w:t>
      </w:r>
      <w:proofErr w:type="spellStart"/>
      <w:r w:rsidR="00715A4A" w:rsidRPr="007F025B">
        <w:rPr>
          <w:rFonts w:ascii="Century Gothic" w:hAnsi="Century Gothic" w:cs="Arial"/>
          <w:sz w:val="24"/>
          <w:szCs w:val="24"/>
        </w:rPr>
        <w:t>Assessment</w:t>
      </w:r>
      <w:proofErr w:type="spellEnd"/>
      <w:r w:rsidRPr="007F025B">
        <w:rPr>
          <w:rFonts w:ascii="Century Gothic" w:hAnsi="Century Gothic" w:cs="Arial"/>
          <w:sz w:val="24"/>
          <w:szCs w:val="24"/>
        </w:rPr>
        <w:t xml:space="preserve">, </w:t>
      </w:r>
      <w:r w:rsidR="00715A4A" w:rsidRPr="007F025B">
        <w:rPr>
          <w:rFonts w:ascii="Century Gothic" w:hAnsi="Century Gothic" w:cs="Arial"/>
          <w:sz w:val="24"/>
          <w:szCs w:val="24"/>
        </w:rPr>
        <w:t xml:space="preserve"> </w:t>
      </w:r>
      <w:r w:rsidRPr="007F025B">
        <w:rPr>
          <w:rFonts w:ascii="Century Gothic" w:hAnsi="Century Gothic" w:cs="Arial"/>
          <w:sz w:val="24"/>
          <w:szCs w:val="24"/>
        </w:rPr>
        <w:t>tomando</w:t>
      </w:r>
      <w:r w:rsidR="00715A4A" w:rsidRPr="007F025B">
        <w:rPr>
          <w:rFonts w:ascii="Century Gothic" w:hAnsi="Century Gothic" w:cs="Arial"/>
          <w:sz w:val="24"/>
          <w:szCs w:val="24"/>
        </w:rPr>
        <w:t xml:space="preserve"> notas sobre la mayoría de los materiales o elementos que </w:t>
      </w:r>
      <w:proofErr w:type="gramStart"/>
      <w:r w:rsidR="00715A4A" w:rsidRPr="007F025B">
        <w:rPr>
          <w:rFonts w:ascii="Century Gothic" w:hAnsi="Century Gothic" w:cs="Arial"/>
          <w:sz w:val="24"/>
          <w:szCs w:val="24"/>
        </w:rPr>
        <w:t>necesitó</w:t>
      </w:r>
      <w:ins w:id="282" w:author="Portatil CCB" w:date="2014-06-15T15:08:00Z">
        <w:r w:rsidR="001D6177">
          <w:rPr>
            <w:rFonts w:ascii="Century Gothic" w:hAnsi="Century Gothic" w:cs="Arial"/>
            <w:sz w:val="24"/>
            <w:szCs w:val="24"/>
          </w:rPr>
          <w:t xml:space="preserve"> </w:t>
        </w:r>
      </w:ins>
      <w:r w:rsidR="00715A4A" w:rsidRPr="007F025B">
        <w:rPr>
          <w:rFonts w:ascii="Century Gothic" w:hAnsi="Century Gothic" w:cs="Arial"/>
          <w:sz w:val="24"/>
          <w:szCs w:val="24"/>
        </w:rPr>
        <w:t>.</w:t>
      </w:r>
      <w:proofErr w:type="gramEnd"/>
      <w:r w:rsidR="002E6B0B">
        <w:rPr>
          <w:rFonts w:ascii="Century Gothic" w:hAnsi="Century Gothic" w:cs="Arial"/>
          <w:sz w:val="24"/>
          <w:szCs w:val="24"/>
        </w:rPr>
        <w:t xml:space="preserve"> </w:t>
      </w:r>
      <w:r w:rsidR="002E6B0B" w:rsidRPr="002E6B0B">
        <w:rPr>
          <w:rFonts w:ascii="Century Gothic" w:hAnsi="Century Gothic" w:cs="Arial"/>
          <w:sz w:val="24"/>
          <w:szCs w:val="24"/>
        </w:rPr>
        <w:t>También</w:t>
      </w:r>
      <w:r w:rsidR="002E6B0B" w:rsidRPr="002E6B0B">
        <w:rPr>
          <w:rFonts w:ascii="Century Gothic" w:hAnsi="Century Gothic" w:cs="Arial"/>
          <w:i/>
          <w:sz w:val="24"/>
          <w:szCs w:val="24"/>
        </w:rPr>
        <w:t xml:space="preserve"> </w:t>
      </w:r>
      <w:r w:rsidR="002E6B0B" w:rsidRPr="002E6B0B">
        <w:rPr>
          <w:rStyle w:val="nfasis"/>
          <w:rFonts w:ascii="Century Gothic" w:hAnsi="Century Gothic" w:cs="Calibri"/>
          <w:i w:val="0"/>
          <w:sz w:val="24"/>
          <w:szCs w:val="24"/>
        </w:rPr>
        <w:t>escribió</w:t>
      </w:r>
      <w:r w:rsidR="002E6B0B">
        <w:rPr>
          <w:rStyle w:val="nfasis"/>
          <w:rFonts w:ascii="Century Gothic" w:hAnsi="Century Gothic" w:cs="Calibri"/>
          <w:i w:val="0"/>
          <w:sz w:val="24"/>
          <w:szCs w:val="24"/>
        </w:rPr>
        <w:t xml:space="preserve"> información y observaciones </w:t>
      </w:r>
      <w:r w:rsidR="002E6B0B" w:rsidRPr="002E6B0B">
        <w:rPr>
          <w:rStyle w:val="nfasis"/>
          <w:rFonts w:ascii="Century Gothic" w:hAnsi="Century Gothic" w:cs="Calibri"/>
          <w:i w:val="0"/>
          <w:sz w:val="24"/>
          <w:szCs w:val="24"/>
        </w:rPr>
        <w:t>con autonomía,</w:t>
      </w:r>
      <w:r w:rsidR="002E6B0B">
        <w:rPr>
          <w:rStyle w:val="nfasis"/>
          <w:rFonts w:ascii="Century Gothic" w:hAnsi="Century Gothic" w:cs="Calibri"/>
          <w:i w:val="0"/>
          <w:sz w:val="24"/>
          <w:szCs w:val="24"/>
        </w:rPr>
        <w:t xml:space="preserve"> </w:t>
      </w:r>
      <w:r w:rsidR="002E6B0B" w:rsidRPr="002E6B0B">
        <w:rPr>
          <w:rStyle w:val="nfasis"/>
          <w:rFonts w:ascii="Century Gothic" w:hAnsi="Century Gothic" w:cs="Calibri"/>
          <w:i w:val="0"/>
          <w:sz w:val="24"/>
          <w:szCs w:val="24"/>
        </w:rPr>
        <w:t>presentando con coherencia los aspectos que abordó</w:t>
      </w:r>
      <w:ins w:id="283" w:author="Portatil CCB" w:date="2014-06-15T15:08:00Z">
        <w:r w:rsidR="001D6177">
          <w:rPr>
            <w:rStyle w:val="nfasis"/>
            <w:rFonts w:ascii="Century Gothic" w:hAnsi="Century Gothic" w:cs="Calibri"/>
            <w:i w:val="0"/>
            <w:sz w:val="24"/>
            <w:szCs w:val="24"/>
          </w:rPr>
          <w:t xml:space="preserve"> </w:t>
        </w:r>
        <w:r w:rsidR="001D6177" w:rsidRPr="007F025B">
          <w:rPr>
            <w:rFonts w:ascii="Century Gothic" w:hAnsi="Century Gothic" w:cs="Arial"/>
            <w:sz w:val="24"/>
            <w:szCs w:val="24"/>
          </w:rPr>
          <w:t>(Presentar y Escribir)</w:t>
        </w:r>
      </w:ins>
      <w:r w:rsidR="002E6B0B" w:rsidRPr="002E6B0B">
        <w:rPr>
          <w:rStyle w:val="nfasis"/>
          <w:rFonts w:ascii="Century Gothic" w:hAnsi="Century Gothic" w:cs="Calibri"/>
          <w:i w:val="0"/>
          <w:sz w:val="24"/>
          <w:szCs w:val="24"/>
        </w:rPr>
        <w:t>.</w:t>
      </w:r>
    </w:p>
    <w:p w14:paraId="547A208D" w14:textId="77777777" w:rsidR="0069310C" w:rsidRDefault="0069310C" w:rsidP="00105979">
      <w:pPr>
        <w:jc w:val="both"/>
        <w:rPr>
          <w:rFonts w:ascii="Century Gothic" w:hAnsi="Century Gothic" w:cs="Arial"/>
          <w:sz w:val="24"/>
          <w:szCs w:val="24"/>
        </w:rPr>
      </w:pPr>
    </w:p>
    <w:p w14:paraId="00FC7EB0" w14:textId="0031A58F" w:rsidR="0055555C" w:rsidRPr="007F025B" w:rsidRDefault="00105979" w:rsidP="00105979">
      <w:pPr>
        <w:jc w:val="both"/>
        <w:rPr>
          <w:rFonts w:ascii="Century Gothic" w:hAnsi="Century Gothic" w:cs="Arial"/>
          <w:sz w:val="24"/>
          <w:szCs w:val="24"/>
        </w:rPr>
      </w:pPr>
      <w:r w:rsidRPr="007F025B">
        <w:rPr>
          <w:rFonts w:ascii="Century Gothic" w:hAnsi="Century Gothic" w:cs="Arial"/>
          <w:sz w:val="24"/>
          <w:szCs w:val="24"/>
        </w:rPr>
        <w:t>En cuanto a las habilidades de Auto-</w:t>
      </w:r>
      <w:r w:rsidR="00694E77">
        <w:rPr>
          <w:rFonts w:ascii="Century Gothic" w:hAnsi="Century Gothic" w:cs="Arial"/>
          <w:sz w:val="24"/>
          <w:szCs w:val="24"/>
        </w:rPr>
        <w:t>control</w:t>
      </w:r>
      <w:ins w:id="284" w:author="Portatil CCB" w:date="2014-06-15T15:08:00Z">
        <w:r w:rsidR="001D6177">
          <w:rPr>
            <w:rFonts w:ascii="Century Gothic" w:hAnsi="Century Gothic" w:cs="Arial"/>
            <w:sz w:val="24"/>
            <w:szCs w:val="24"/>
          </w:rPr>
          <w:t>,</w:t>
        </w:r>
      </w:ins>
      <w:r w:rsidRPr="007F025B">
        <w:rPr>
          <w:rFonts w:ascii="Century Gothic" w:hAnsi="Century Gothic" w:cs="Arial"/>
          <w:sz w:val="24"/>
          <w:szCs w:val="24"/>
        </w:rPr>
        <w:t xml:space="preserve"> </w:t>
      </w:r>
      <w:del w:id="285" w:author="Portatil CCB" w:date="2014-06-15T15:08:00Z">
        <w:r w:rsidRPr="007F025B" w:rsidDel="001D6177">
          <w:rPr>
            <w:rFonts w:ascii="Century Gothic" w:hAnsi="Century Gothic" w:cs="Arial"/>
            <w:sz w:val="24"/>
            <w:szCs w:val="24"/>
          </w:rPr>
          <w:delText xml:space="preserve">(Planificación) </w:delText>
        </w:r>
      </w:del>
      <w:r w:rsidRPr="007F025B">
        <w:rPr>
          <w:rFonts w:ascii="Century Gothic" w:hAnsi="Century Gothic" w:cs="Arial"/>
          <w:sz w:val="24"/>
          <w:szCs w:val="24"/>
        </w:rPr>
        <w:t>__________p</w:t>
      </w:r>
      <w:r w:rsidR="00715A4A" w:rsidRPr="007F025B">
        <w:rPr>
          <w:rFonts w:ascii="Century Gothic" w:hAnsi="Century Gothic" w:cs="Arial"/>
          <w:sz w:val="24"/>
          <w:szCs w:val="24"/>
        </w:rPr>
        <w:t>lanificó y llevó a cabo las actividades con eficacia.</w:t>
      </w:r>
      <w:r w:rsidR="0055555C" w:rsidRPr="007F025B">
        <w:rPr>
          <w:rFonts w:ascii="Century Gothic" w:hAnsi="Century Gothic" w:cs="Arial"/>
          <w:sz w:val="24"/>
          <w:szCs w:val="24"/>
        </w:rPr>
        <w:tab/>
      </w:r>
    </w:p>
    <w:p w14:paraId="2E7EB5A9" w14:textId="7079AE2A" w:rsidR="00105979" w:rsidRPr="007F025B" w:rsidRDefault="00105979" w:rsidP="00105979">
      <w:pPr>
        <w:jc w:val="both"/>
        <w:rPr>
          <w:rFonts w:ascii="Century Gothic" w:hAnsi="Century Gothic" w:cs="Arial"/>
          <w:sz w:val="24"/>
          <w:szCs w:val="24"/>
        </w:rPr>
      </w:pPr>
      <w:r w:rsidRPr="007F025B">
        <w:rPr>
          <w:rFonts w:ascii="Century Gothic" w:hAnsi="Century Gothic" w:cs="Arial"/>
          <w:sz w:val="24"/>
          <w:szCs w:val="24"/>
        </w:rPr>
        <w:t>Con respecto de las habilidades de Investigación (Interpretar datos) _________</w:t>
      </w:r>
      <w:r w:rsidRPr="007F025B">
        <w:rPr>
          <w:sz w:val="24"/>
          <w:szCs w:val="24"/>
        </w:rPr>
        <w:t xml:space="preserve"> </w:t>
      </w:r>
      <w:r w:rsidRPr="007F025B">
        <w:rPr>
          <w:rFonts w:ascii="Century Gothic" w:hAnsi="Century Gothic" w:cs="Arial"/>
          <w:sz w:val="24"/>
          <w:szCs w:val="24"/>
        </w:rPr>
        <w:t>interpretó datos en un gráfico de barras y sacó conclusiones</w:t>
      </w:r>
      <w:ins w:id="286" w:author="Portatil CCB" w:date="2014-06-15T15:08:00Z">
        <w:r w:rsidR="001D6177">
          <w:rPr>
            <w:rFonts w:ascii="Century Gothic" w:hAnsi="Century Gothic" w:cs="Arial"/>
            <w:sz w:val="24"/>
            <w:szCs w:val="24"/>
          </w:rPr>
          <w:t xml:space="preserve"> </w:t>
        </w:r>
        <w:r w:rsidR="001D6177" w:rsidRPr="007F025B">
          <w:rPr>
            <w:rFonts w:ascii="Century Gothic" w:hAnsi="Century Gothic" w:cs="Arial"/>
            <w:sz w:val="24"/>
            <w:szCs w:val="24"/>
          </w:rPr>
          <w:t>(Planificación)</w:t>
        </w:r>
      </w:ins>
      <w:r w:rsidRPr="007F025B">
        <w:rPr>
          <w:rFonts w:ascii="Century Gothic" w:hAnsi="Century Gothic" w:cs="Arial"/>
          <w:sz w:val="24"/>
          <w:szCs w:val="24"/>
        </w:rPr>
        <w:t>.</w:t>
      </w:r>
    </w:p>
    <w:p w14:paraId="071B7936" w14:textId="77777777" w:rsidR="001D6177" w:rsidRDefault="001D6177" w:rsidP="00AC3D19">
      <w:pPr>
        <w:jc w:val="center"/>
        <w:rPr>
          <w:ins w:id="287" w:author="Portatil CCB" w:date="2014-06-15T15:08:00Z"/>
          <w:rFonts w:ascii="Century Gothic" w:hAnsi="Century Gothic" w:cs="Arial"/>
          <w:b/>
          <w:sz w:val="24"/>
          <w:szCs w:val="24"/>
        </w:rPr>
      </w:pPr>
    </w:p>
    <w:p w14:paraId="2BDECE60" w14:textId="1DA00AD9" w:rsidR="00AC3D19" w:rsidRPr="007F025B" w:rsidRDefault="00AC3D19" w:rsidP="00AC3D19">
      <w:pPr>
        <w:jc w:val="center"/>
        <w:rPr>
          <w:rFonts w:ascii="Century Gothic" w:hAnsi="Century Gothic" w:cs="Arial"/>
          <w:b/>
          <w:sz w:val="24"/>
          <w:szCs w:val="24"/>
        </w:rPr>
      </w:pPr>
      <w:r w:rsidRPr="007F025B">
        <w:rPr>
          <w:rFonts w:ascii="Century Gothic" w:hAnsi="Century Gothic" w:cs="Arial"/>
          <w:b/>
          <w:sz w:val="24"/>
          <w:szCs w:val="24"/>
        </w:rPr>
        <w:t>BASIC/SKILLS/KINDER</w:t>
      </w:r>
    </w:p>
    <w:p w14:paraId="47001EA5" w14:textId="0F419F72" w:rsidR="005F317A" w:rsidRPr="005F317A" w:rsidRDefault="00AC3D19" w:rsidP="005F317A">
      <w:pPr>
        <w:jc w:val="both"/>
        <w:rPr>
          <w:rFonts w:ascii="Century Gothic" w:hAnsi="Century Gothic"/>
          <w:szCs w:val="18"/>
        </w:rPr>
      </w:pPr>
      <w:r w:rsidRPr="007F025B">
        <w:rPr>
          <w:rFonts w:ascii="Century Gothic" w:hAnsi="Century Gothic" w:cs="Arial"/>
          <w:sz w:val="24"/>
          <w:szCs w:val="24"/>
        </w:rPr>
        <w:t>En cuanto a las habilidades de Pensamiento</w:t>
      </w:r>
      <w:ins w:id="288" w:author="Portatil CCB" w:date="2014-06-15T15:09:00Z">
        <w:r w:rsidR="001D6177">
          <w:rPr>
            <w:rFonts w:ascii="Century Gothic" w:hAnsi="Century Gothic" w:cs="Arial"/>
            <w:sz w:val="24"/>
            <w:szCs w:val="24"/>
          </w:rPr>
          <w:t>,</w:t>
        </w:r>
      </w:ins>
      <w:r w:rsidRPr="007F025B">
        <w:rPr>
          <w:rFonts w:ascii="Century Gothic" w:hAnsi="Century Gothic" w:cs="Arial"/>
          <w:sz w:val="24"/>
          <w:szCs w:val="24"/>
        </w:rPr>
        <w:t xml:space="preserve"> </w:t>
      </w:r>
      <w:del w:id="289" w:author="Portatil CCB" w:date="2014-06-15T15:09:00Z">
        <w:r w:rsidRPr="007F025B" w:rsidDel="001D6177">
          <w:rPr>
            <w:rFonts w:ascii="Century Gothic" w:hAnsi="Century Gothic" w:cs="Arial"/>
            <w:sz w:val="24"/>
            <w:szCs w:val="24"/>
          </w:rPr>
          <w:delText xml:space="preserve">(Evaluar) </w:delText>
        </w:r>
      </w:del>
      <w:r w:rsidRPr="007F025B">
        <w:rPr>
          <w:rFonts w:ascii="Century Gothic" w:hAnsi="Century Gothic" w:cs="Arial"/>
          <w:sz w:val="24"/>
          <w:szCs w:val="24"/>
        </w:rPr>
        <w:t>_________________</w:t>
      </w:r>
      <w:r w:rsidRPr="007F025B">
        <w:rPr>
          <w:sz w:val="24"/>
          <w:szCs w:val="24"/>
        </w:rPr>
        <w:t xml:space="preserve"> </w:t>
      </w:r>
      <w:del w:id="290" w:author="Portatil CCB" w:date="2014-06-15T15:09:00Z">
        <w:r w:rsidRPr="007F025B" w:rsidDel="001D6177">
          <w:rPr>
            <w:sz w:val="24"/>
            <w:szCs w:val="24"/>
          </w:rPr>
          <w:delText>N</w:delText>
        </w:r>
        <w:r w:rsidRPr="007F025B" w:rsidDel="001D6177">
          <w:rPr>
            <w:rFonts w:ascii="Century Gothic" w:hAnsi="Century Gothic" w:cs="Arial"/>
            <w:sz w:val="24"/>
            <w:szCs w:val="24"/>
          </w:rPr>
          <w:delText xml:space="preserve">ecesitó </w:delText>
        </w:r>
      </w:del>
      <w:ins w:id="291" w:author="Portatil CCB" w:date="2014-06-15T15:09:00Z">
        <w:r w:rsidR="001D6177">
          <w:rPr>
            <w:sz w:val="24"/>
            <w:szCs w:val="24"/>
          </w:rPr>
          <w:t>n</w:t>
        </w:r>
        <w:r w:rsidR="001D6177" w:rsidRPr="007F025B">
          <w:rPr>
            <w:rFonts w:ascii="Century Gothic" w:hAnsi="Century Gothic" w:cs="Arial"/>
            <w:sz w:val="24"/>
            <w:szCs w:val="24"/>
          </w:rPr>
          <w:t xml:space="preserve">ecesitó </w:t>
        </w:r>
      </w:ins>
      <w:r w:rsidRPr="007F025B">
        <w:rPr>
          <w:rFonts w:ascii="Century Gothic" w:hAnsi="Century Gothic" w:cs="Arial"/>
          <w:sz w:val="24"/>
          <w:szCs w:val="24"/>
        </w:rPr>
        <w:t xml:space="preserve">del apoyo de un adulto o de otro compañero </w:t>
      </w:r>
      <w:r w:rsidR="005F317A">
        <w:rPr>
          <w:rFonts w:ascii="Century Gothic" w:hAnsi="Century Gothic" w:cs="Arial"/>
          <w:sz w:val="24"/>
          <w:szCs w:val="24"/>
        </w:rPr>
        <w:t xml:space="preserve">para tomar decisiones acertadas </w:t>
      </w:r>
      <w:ins w:id="292" w:author="Portatil CCB" w:date="2014-06-15T15:09:00Z">
        <w:r w:rsidR="001D6177" w:rsidRPr="007F025B">
          <w:rPr>
            <w:rFonts w:ascii="Century Gothic" w:hAnsi="Century Gothic" w:cs="Arial"/>
            <w:sz w:val="24"/>
            <w:szCs w:val="24"/>
          </w:rPr>
          <w:t>(Evaluar)</w:t>
        </w:r>
        <w:r w:rsidR="001D6177">
          <w:rPr>
            <w:rFonts w:ascii="Century Gothic" w:hAnsi="Century Gothic" w:cs="Arial"/>
            <w:sz w:val="24"/>
            <w:szCs w:val="24"/>
          </w:rPr>
          <w:t>,</w:t>
        </w:r>
        <w:r w:rsidR="001D6177" w:rsidRPr="007F025B">
          <w:rPr>
            <w:rFonts w:ascii="Century Gothic" w:hAnsi="Century Gothic" w:cs="Arial"/>
            <w:sz w:val="24"/>
            <w:szCs w:val="24"/>
          </w:rPr>
          <w:t xml:space="preserve"> </w:t>
        </w:r>
      </w:ins>
      <w:r w:rsidR="005F317A">
        <w:rPr>
          <w:rFonts w:ascii="Century Gothic" w:hAnsi="Century Gothic" w:cs="Arial"/>
          <w:sz w:val="24"/>
          <w:szCs w:val="24"/>
        </w:rPr>
        <w:t xml:space="preserve">e </w:t>
      </w:r>
      <w:r w:rsidR="005F317A" w:rsidRPr="005F317A">
        <w:rPr>
          <w:rFonts w:ascii="Century Gothic" w:hAnsi="Century Gothic"/>
          <w:szCs w:val="18"/>
        </w:rPr>
        <w:t xml:space="preserve">hizo uso </w:t>
      </w:r>
      <w:r w:rsidR="005F317A">
        <w:rPr>
          <w:rFonts w:ascii="Century Gothic" w:hAnsi="Century Gothic"/>
          <w:szCs w:val="18"/>
        </w:rPr>
        <w:t xml:space="preserve">de </w:t>
      </w:r>
      <w:r w:rsidR="005F317A" w:rsidRPr="005F317A">
        <w:rPr>
          <w:rFonts w:ascii="Century Gothic" w:hAnsi="Century Gothic"/>
          <w:szCs w:val="18"/>
        </w:rPr>
        <w:t>algunos de  los conocimientos adquiridos de manera práctica</w:t>
      </w:r>
      <w:r w:rsidR="005F317A">
        <w:rPr>
          <w:rFonts w:ascii="Century Gothic" w:hAnsi="Century Gothic"/>
          <w:szCs w:val="18"/>
        </w:rPr>
        <w:t xml:space="preserve"> (Aplicar).</w:t>
      </w:r>
    </w:p>
    <w:p w14:paraId="1EC2D2EE" w14:textId="77777777" w:rsidR="005F317A" w:rsidRDefault="005F317A" w:rsidP="00AC3D19">
      <w:pPr>
        <w:jc w:val="both"/>
        <w:rPr>
          <w:rFonts w:ascii="Century Gothic" w:hAnsi="Century Gothic" w:cs="Arial"/>
          <w:sz w:val="24"/>
          <w:szCs w:val="24"/>
        </w:rPr>
      </w:pPr>
    </w:p>
    <w:p w14:paraId="2BB75758" w14:textId="225179C8" w:rsidR="00AC3D19" w:rsidRPr="007F025B" w:rsidRDefault="00AC3D19" w:rsidP="00AC3D19">
      <w:pPr>
        <w:jc w:val="both"/>
        <w:rPr>
          <w:rFonts w:ascii="Century Gothic" w:hAnsi="Century Gothic" w:cs="Arial"/>
          <w:sz w:val="24"/>
          <w:szCs w:val="24"/>
        </w:rPr>
      </w:pPr>
      <w:r w:rsidRPr="007F025B">
        <w:rPr>
          <w:rFonts w:ascii="Century Gothic" w:hAnsi="Century Gothic" w:cs="Arial"/>
          <w:sz w:val="24"/>
          <w:szCs w:val="24"/>
        </w:rPr>
        <w:t>En cuanto a las habilidades Sociales</w:t>
      </w:r>
      <w:ins w:id="293" w:author="Portatil CCB" w:date="2014-06-15T15:09:00Z">
        <w:r w:rsidR="001D6177">
          <w:rPr>
            <w:rFonts w:ascii="Century Gothic" w:hAnsi="Century Gothic" w:cs="Arial"/>
            <w:sz w:val="24"/>
            <w:szCs w:val="24"/>
          </w:rPr>
          <w:t>,</w:t>
        </w:r>
      </w:ins>
      <w:r w:rsidRPr="007F025B">
        <w:rPr>
          <w:rFonts w:ascii="Century Gothic" w:hAnsi="Century Gothic" w:cs="Arial"/>
          <w:sz w:val="24"/>
          <w:szCs w:val="24"/>
        </w:rPr>
        <w:t xml:space="preserve"> </w:t>
      </w:r>
      <w:del w:id="294" w:author="Portatil CCB" w:date="2014-06-15T15:09:00Z">
        <w:r w:rsidRPr="007F025B" w:rsidDel="001D6177">
          <w:rPr>
            <w:rFonts w:ascii="Century Gothic" w:hAnsi="Century Gothic" w:cs="Arial"/>
            <w:sz w:val="24"/>
            <w:szCs w:val="24"/>
          </w:rPr>
          <w:delText xml:space="preserve">(Aceptar la responsabilidad) </w:delText>
        </w:r>
      </w:del>
      <w:r w:rsidRPr="007F025B">
        <w:rPr>
          <w:rFonts w:ascii="Century Gothic" w:hAnsi="Century Gothic" w:cs="Arial"/>
          <w:sz w:val="24"/>
          <w:szCs w:val="24"/>
        </w:rPr>
        <w:t>___________asumió con responsabilidad algunos de los trabajos y roles asignados</w:t>
      </w:r>
      <w:ins w:id="295" w:author="Portatil CCB" w:date="2014-06-15T15:09:00Z">
        <w:r w:rsidR="001D6177">
          <w:rPr>
            <w:rFonts w:ascii="Century Gothic" w:hAnsi="Century Gothic" w:cs="Arial"/>
            <w:sz w:val="24"/>
            <w:szCs w:val="24"/>
          </w:rPr>
          <w:t xml:space="preserve"> </w:t>
        </w:r>
        <w:r w:rsidR="001D6177" w:rsidRPr="007F025B">
          <w:rPr>
            <w:rFonts w:ascii="Century Gothic" w:hAnsi="Century Gothic" w:cs="Arial"/>
            <w:sz w:val="24"/>
            <w:szCs w:val="24"/>
          </w:rPr>
          <w:t>(Aceptar la responsabilidad)</w:t>
        </w:r>
      </w:ins>
      <w:r w:rsidRPr="007F025B">
        <w:rPr>
          <w:rFonts w:ascii="Century Gothic" w:hAnsi="Century Gothic" w:cs="Arial"/>
          <w:sz w:val="24"/>
          <w:szCs w:val="24"/>
        </w:rPr>
        <w:t>.</w:t>
      </w:r>
    </w:p>
    <w:p w14:paraId="62659BC0" w14:textId="61A97574" w:rsidR="00A817D4" w:rsidRPr="00A817D4" w:rsidRDefault="00AC3D19" w:rsidP="00934494">
      <w:pPr>
        <w:jc w:val="both"/>
        <w:rPr>
          <w:rFonts w:ascii="Century Gothic" w:hAnsi="Century Gothic"/>
          <w:i/>
          <w:sz w:val="20"/>
          <w:szCs w:val="18"/>
        </w:rPr>
      </w:pPr>
      <w:r w:rsidRPr="007F025B">
        <w:rPr>
          <w:rFonts w:ascii="Century Gothic" w:hAnsi="Century Gothic" w:cs="Arial"/>
          <w:sz w:val="24"/>
          <w:szCs w:val="24"/>
        </w:rPr>
        <w:t>Con respecto de las habilidades de Comunicación</w:t>
      </w:r>
      <w:ins w:id="296" w:author="Portatil CCB" w:date="2014-06-15T15:09:00Z">
        <w:r w:rsidR="001D6177">
          <w:rPr>
            <w:rFonts w:ascii="Century Gothic" w:hAnsi="Century Gothic" w:cs="Arial"/>
            <w:sz w:val="24"/>
            <w:szCs w:val="24"/>
          </w:rPr>
          <w:t>,</w:t>
        </w:r>
      </w:ins>
      <w:r w:rsidRPr="007F025B">
        <w:rPr>
          <w:rFonts w:ascii="Century Gothic" w:hAnsi="Century Gothic" w:cs="Arial"/>
          <w:sz w:val="24"/>
          <w:szCs w:val="24"/>
        </w:rPr>
        <w:t xml:space="preserve"> </w:t>
      </w:r>
      <w:del w:id="297" w:author="Portatil CCB" w:date="2014-06-15T15:09:00Z">
        <w:r w:rsidRPr="007F025B" w:rsidDel="001D6177">
          <w:rPr>
            <w:rFonts w:ascii="Century Gothic" w:hAnsi="Century Gothic" w:cs="Arial"/>
            <w:sz w:val="24"/>
            <w:szCs w:val="24"/>
          </w:rPr>
          <w:delText xml:space="preserve">(Presentar y Escribir) </w:delText>
        </w:r>
      </w:del>
      <w:r w:rsidRPr="007F025B">
        <w:rPr>
          <w:rFonts w:ascii="Century Gothic" w:hAnsi="Century Gothic" w:cs="Arial"/>
          <w:sz w:val="24"/>
          <w:szCs w:val="24"/>
        </w:rPr>
        <w:t xml:space="preserve">_____________elaboró diferentes textos visuales pero necesitó del apoyo del profesor para enfocarlos a los diferentes propósitos y a las diferentes audiencias; escribió de qué se trataba su Performance </w:t>
      </w:r>
      <w:proofErr w:type="spellStart"/>
      <w:r w:rsidRPr="007F025B">
        <w:rPr>
          <w:rFonts w:ascii="Century Gothic" w:hAnsi="Century Gothic" w:cs="Arial"/>
          <w:sz w:val="24"/>
          <w:szCs w:val="24"/>
        </w:rPr>
        <w:t>Assessment</w:t>
      </w:r>
      <w:proofErr w:type="spellEnd"/>
      <w:r w:rsidRPr="007F025B">
        <w:rPr>
          <w:rFonts w:ascii="Century Gothic" w:hAnsi="Century Gothic" w:cs="Arial"/>
          <w:sz w:val="24"/>
          <w:szCs w:val="24"/>
        </w:rPr>
        <w:t xml:space="preserve"> tomando notas sobre algunos de los materiales o elementos que necesitó.</w:t>
      </w:r>
      <w:r w:rsidR="00A817D4">
        <w:rPr>
          <w:rFonts w:ascii="Century Gothic" w:hAnsi="Century Gothic" w:cs="Arial"/>
          <w:sz w:val="24"/>
          <w:szCs w:val="24"/>
        </w:rPr>
        <w:t xml:space="preserve"> También </w:t>
      </w:r>
      <w:r w:rsidR="00A817D4">
        <w:rPr>
          <w:rStyle w:val="nfasis"/>
          <w:rFonts w:ascii="Century Gothic" w:hAnsi="Century Gothic" w:cs="Calibri"/>
          <w:i w:val="0"/>
          <w:szCs w:val="20"/>
        </w:rPr>
        <w:t>e</w:t>
      </w:r>
      <w:r w:rsidR="00A817D4" w:rsidRPr="00A817D4">
        <w:rPr>
          <w:rStyle w:val="nfasis"/>
          <w:rFonts w:ascii="Century Gothic" w:hAnsi="Century Gothic" w:cs="Calibri"/>
          <w:i w:val="0"/>
          <w:szCs w:val="20"/>
        </w:rPr>
        <w:t>scribió</w:t>
      </w:r>
      <w:r w:rsidR="00A817D4">
        <w:rPr>
          <w:rStyle w:val="nfasis"/>
          <w:rFonts w:ascii="Century Gothic" w:hAnsi="Century Gothic" w:cs="Calibri"/>
          <w:i w:val="0"/>
          <w:szCs w:val="20"/>
        </w:rPr>
        <w:t xml:space="preserve"> información y observaciones </w:t>
      </w:r>
      <w:r w:rsidR="00934494">
        <w:rPr>
          <w:rStyle w:val="nfasis"/>
          <w:rFonts w:ascii="Century Gothic" w:hAnsi="Century Gothic" w:cs="Calibri"/>
          <w:i w:val="0"/>
          <w:szCs w:val="20"/>
        </w:rPr>
        <w:t xml:space="preserve">con autonomía, </w:t>
      </w:r>
      <w:r w:rsidR="00A817D4" w:rsidRPr="00A817D4">
        <w:rPr>
          <w:rStyle w:val="nfasis"/>
          <w:rFonts w:ascii="Century Gothic" w:hAnsi="Century Gothic" w:cs="Calibri"/>
          <w:i w:val="0"/>
          <w:szCs w:val="20"/>
        </w:rPr>
        <w:t>con ocasionales saltos e inconsistencias  en la  coherencia de los aspectos que abordó</w:t>
      </w:r>
      <w:ins w:id="298" w:author="Portatil CCB" w:date="2014-06-15T15:10:00Z">
        <w:r w:rsidR="001D6177">
          <w:rPr>
            <w:rStyle w:val="nfasis"/>
            <w:rFonts w:ascii="Century Gothic" w:hAnsi="Century Gothic" w:cs="Calibri"/>
            <w:i w:val="0"/>
            <w:szCs w:val="20"/>
          </w:rPr>
          <w:t xml:space="preserve"> </w:t>
        </w:r>
        <w:r w:rsidR="001D6177" w:rsidRPr="007F025B">
          <w:rPr>
            <w:rFonts w:ascii="Century Gothic" w:hAnsi="Century Gothic" w:cs="Arial"/>
            <w:sz w:val="24"/>
            <w:szCs w:val="24"/>
          </w:rPr>
          <w:t>(Presentar y Escribir)</w:t>
        </w:r>
      </w:ins>
      <w:r w:rsidR="00A817D4" w:rsidRPr="00A817D4">
        <w:rPr>
          <w:rStyle w:val="nfasis"/>
          <w:rFonts w:ascii="Century Gothic" w:hAnsi="Century Gothic" w:cs="Calibri"/>
          <w:i w:val="0"/>
          <w:szCs w:val="20"/>
        </w:rPr>
        <w:t xml:space="preserve">. </w:t>
      </w:r>
    </w:p>
    <w:p w14:paraId="3BBFB996" w14:textId="08BAEB88" w:rsidR="00AC3D19" w:rsidRPr="007F025B" w:rsidRDefault="00AC3D19" w:rsidP="00AC3D19">
      <w:pPr>
        <w:jc w:val="both"/>
        <w:rPr>
          <w:rFonts w:ascii="Century Gothic" w:hAnsi="Century Gothic" w:cs="Arial"/>
          <w:sz w:val="24"/>
          <w:szCs w:val="24"/>
        </w:rPr>
      </w:pPr>
      <w:r w:rsidRPr="007F025B">
        <w:rPr>
          <w:rFonts w:ascii="Century Gothic" w:hAnsi="Century Gothic" w:cs="Arial"/>
          <w:sz w:val="24"/>
          <w:szCs w:val="24"/>
        </w:rPr>
        <w:t>En cuanto a las habilidades de Auto-</w:t>
      </w:r>
      <w:r w:rsidR="00694E77">
        <w:rPr>
          <w:rFonts w:ascii="Century Gothic" w:hAnsi="Century Gothic" w:cs="Arial"/>
          <w:sz w:val="24"/>
          <w:szCs w:val="24"/>
        </w:rPr>
        <w:t>control</w:t>
      </w:r>
      <w:ins w:id="299" w:author="Portatil CCB" w:date="2014-06-15T15:10:00Z">
        <w:r w:rsidR="001D6177">
          <w:rPr>
            <w:rFonts w:ascii="Century Gothic" w:hAnsi="Century Gothic" w:cs="Arial"/>
            <w:sz w:val="24"/>
            <w:szCs w:val="24"/>
          </w:rPr>
          <w:t>,</w:t>
        </w:r>
      </w:ins>
      <w:r w:rsidRPr="007F025B">
        <w:rPr>
          <w:rFonts w:ascii="Century Gothic" w:hAnsi="Century Gothic" w:cs="Arial"/>
          <w:sz w:val="24"/>
          <w:szCs w:val="24"/>
        </w:rPr>
        <w:t xml:space="preserve"> </w:t>
      </w:r>
      <w:del w:id="300" w:author="Portatil CCB" w:date="2014-06-15T15:10:00Z">
        <w:r w:rsidRPr="007F025B" w:rsidDel="001D6177">
          <w:rPr>
            <w:rFonts w:ascii="Century Gothic" w:hAnsi="Century Gothic" w:cs="Arial"/>
            <w:sz w:val="24"/>
            <w:szCs w:val="24"/>
          </w:rPr>
          <w:delText xml:space="preserve">(Planificación) </w:delText>
        </w:r>
      </w:del>
      <w:r w:rsidRPr="007F025B">
        <w:rPr>
          <w:rFonts w:ascii="Century Gothic" w:hAnsi="Century Gothic" w:cs="Arial"/>
          <w:sz w:val="24"/>
          <w:szCs w:val="24"/>
        </w:rPr>
        <w:t>__________planificó pero no  llevó a cabo las actividades con eficacia</w:t>
      </w:r>
      <w:ins w:id="301" w:author="Portatil CCB" w:date="2014-06-15T15:10:00Z">
        <w:r w:rsidR="001D6177">
          <w:rPr>
            <w:rFonts w:ascii="Century Gothic" w:hAnsi="Century Gothic" w:cs="Arial"/>
            <w:sz w:val="24"/>
            <w:szCs w:val="24"/>
          </w:rPr>
          <w:t xml:space="preserve"> </w:t>
        </w:r>
        <w:r w:rsidR="001D6177" w:rsidRPr="007F025B">
          <w:rPr>
            <w:rFonts w:ascii="Century Gothic" w:hAnsi="Century Gothic" w:cs="Arial"/>
            <w:sz w:val="24"/>
            <w:szCs w:val="24"/>
          </w:rPr>
          <w:t>(Planificación)</w:t>
        </w:r>
      </w:ins>
      <w:r w:rsidRPr="007F025B">
        <w:rPr>
          <w:rFonts w:ascii="Century Gothic" w:hAnsi="Century Gothic" w:cs="Arial"/>
          <w:sz w:val="24"/>
          <w:szCs w:val="24"/>
        </w:rPr>
        <w:t>.</w:t>
      </w:r>
    </w:p>
    <w:p w14:paraId="1FCCF5BC" w14:textId="0E0217A9" w:rsidR="00AC3D19" w:rsidRPr="007F025B" w:rsidRDefault="00AC3D19" w:rsidP="00AC3D19">
      <w:pPr>
        <w:jc w:val="both"/>
        <w:rPr>
          <w:rFonts w:ascii="Century Gothic" w:hAnsi="Century Gothic" w:cs="Arial"/>
          <w:sz w:val="24"/>
          <w:szCs w:val="24"/>
        </w:rPr>
      </w:pPr>
      <w:r w:rsidRPr="007F025B">
        <w:rPr>
          <w:rFonts w:ascii="Century Gothic" w:hAnsi="Century Gothic" w:cs="Arial"/>
          <w:sz w:val="24"/>
          <w:szCs w:val="24"/>
        </w:rPr>
        <w:t>Con respecto de las habilidades de Investigación</w:t>
      </w:r>
      <w:ins w:id="302" w:author="Portatil CCB" w:date="2014-06-15T15:10:00Z">
        <w:r w:rsidR="001D6177">
          <w:rPr>
            <w:rFonts w:ascii="Century Gothic" w:hAnsi="Century Gothic" w:cs="Arial"/>
            <w:sz w:val="24"/>
            <w:szCs w:val="24"/>
          </w:rPr>
          <w:t>,</w:t>
        </w:r>
      </w:ins>
      <w:r w:rsidRPr="007F025B">
        <w:rPr>
          <w:rFonts w:ascii="Century Gothic" w:hAnsi="Century Gothic" w:cs="Arial"/>
          <w:sz w:val="24"/>
          <w:szCs w:val="24"/>
        </w:rPr>
        <w:t xml:space="preserve"> </w:t>
      </w:r>
      <w:del w:id="303" w:author="Portatil CCB" w:date="2014-06-15T15:10:00Z">
        <w:r w:rsidRPr="007F025B" w:rsidDel="001D6177">
          <w:rPr>
            <w:rFonts w:ascii="Century Gothic" w:hAnsi="Century Gothic" w:cs="Arial"/>
            <w:sz w:val="24"/>
            <w:szCs w:val="24"/>
          </w:rPr>
          <w:delText xml:space="preserve">(Interpretar datos) </w:delText>
        </w:r>
      </w:del>
      <w:r w:rsidRPr="007F025B">
        <w:rPr>
          <w:rFonts w:ascii="Century Gothic" w:hAnsi="Century Gothic" w:cs="Arial"/>
          <w:sz w:val="24"/>
          <w:szCs w:val="24"/>
        </w:rPr>
        <w:t>_________interpretó algunos de los datos en un gráfico de barras, necesitando del apoyo del adulto para sacar conclusiones</w:t>
      </w:r>
      <w:ins w:id="304" w:author="Portatil CCB" w:date="2014-06-15T15:10:00Z">
        <w:r w:rsidR="001D6177">
          <w:rPr>
            <w:rFonts w:ascii="Century Gothic" w:hAnsi="Century Gothic" w:cs="Arial"/>
            <w:sz w:val="24"/>
            <w:szCs w:val="24"/>
          </w:rPr>
          <w:t xml:space="preserve"> </w:t>
        </w:r>
        <w:r w:rsidR="001D6177" w:rsidRPr="007F025B">
          <w:rPr>
            <w:rFonts w:ascii="Century Gothic" w:hAnsi="Century Gothic" w:cs="Arial"/>
            <w:sz w:val="24"/>
            <w:szCs w:val="24"/>
          </w:rPr>
          <w:t>(Interpretar datos)</w:t>
        </w:r>
      </w:ins>
      <w:r w:rsidRPr="007F025B">
        <w:rPr>
          <w:rFonts w:ascii="Century Gothic" w:hAnsi="Century Gothic" w:cs="Arial"/>
          <w:sz w:val="24"/>
          <w:szCs w:val="24"/>
        </w:rPr>
        <w:t>.</w:t>
      </w:r>
    </w:p>
    <w:p w14:paraId="015279A0" w14:textId="77777777" w:rsidR="001D6177" w:rsidRDefault="001D6177" w:rsidP="005B2108">
      <w:pPr>
        <w:jc w:val="center"/>
        <w:rPr>
          <w:ins w:id="305" w:author="Portatil CCB" w:date="2014-06-15T15:10:00Z"/>
          <w:rFonts w:ascii="Century Gothic" w:hAnsi="Century Gothic" w:cs="Arial"/>
          <w:b/>
          <w:sz w:val="24"/>
          <w:szCs w:val="24"/>
        </w:rPr>
      </w:pPr>
    </w:p>
    <w:p w14:paraId="03EAF28B" w14:textId="373252CB" w:rsidR="002D2767" w:rsidRPr="007F025B" w:rsidRDefault="005B2108" w:rsidP="005B2108">
      <w:pPr>
        <w:jc w:val="center"/>
        <w:rPr>
          <w:rFonts w:ascii="Century Gothic" w:hAnsi="Century Gothic" w:cs="Arial"/>
          <w:b/>
          <w:sz w:val="24"/>
          <w:szCs w:val="24"/>
        </w:rPr>
      </w:pPr>
      <w:r w:rsidRPr="007F025B">
        <w:rPr>
          <w:rFonts w:ascii="Century Gothic" w:hAnsi="Century Gothic" w:cs="Arial"/>
          <w:b/>
          <w:sz w:val="24"/>
          <w:szCs w:val="24"/>
        </w:rPr>
        <w:t>LOW/SKILLS/KINDER</w:t>
      </w:r>
    </w:p>
    <w:p w14:paraId="1B18B46F" w14:textId="40685478" w:rsidR="005B2108" w:rsidRPr="005F317A" w:rsidRDefault="005B2108" w:rsidP="005B2108">
      <w:pPr>
        <w:jc w:val="both"/>
        <w:rPr>
          <w:rFonts w:ascii="Century Gothic" w:hAnsi="Century Gothic" w:cs="Arial"/>
          <w:sz w:val="32"/>
          <w:szCs w:val="24"/>
        </w:rPr>
      </w:pPr>
      <w:r w:rsidRPr="007F025B">
        <w:rPr>
          <w:rFonts w:ascii="Century Gothic" w:hAnsi="Century Gothic" w:cs="Arial"/>
          <w:sz w:val="24"/>
          <w:szCs w:val="24"/>
        </w:rPr>
        <w:t>En cuanto a las habilidades de Pensamiento</w:t>
      </w:r>
      <w:ins w:id="306" w:author="Portatil CCB" w:date="2014-06-15T15:11:00Z">
        <w:r w:rsidR="001D6177">
          <w:rPr>
            <w:rFonts w:ascii="Century Gothic" w:hAnsi="Century Gothic" w:cs="Arial"/>
            <w:sz w:val="24"/>
            <w:szCs w:val="24"/>
          </w:rPr>
          <w:t>,</w:t>
        </w:r>
      </w:ins>
      <w:r w:rsidRPr="007F025B">
        <w:rPr>
          <w:rFonts w:ascii="Century Gothic" w:hAnsi="Century Gothic" w:cs="Arial"/>
          <w:sz w:val="24"/>
          <w:szCs w:val="24"/>
        </w:rPr>
        <w:t xml:space="preserve"> </w:t>
      </w:r>
      <w:del w:id="307" w:author="Portatil CCB" w:date="2014-06-15T15:11:00Z">
        <w:r w:rsidRPr="007F025B" w:rsidDel="001D6177">
          <w:rPr>
            <w:rFonts w:ascii="Century Gothic" w:hAnsi="Century Gothic" w:cs="Arial"/>
            <w:sz w:val="24"/>
            <w:szCs w:val="24"/>
          </w:rPr>
          <w:delText xml:space="preserve">(Evaluar) </w:delText>
        </w:r>
      </w:del>
      <w:r w:rsidRPr="007F025B">
        <w:rPr>
          <w:rFonts w:ascii="Century Gothic" w:hAnsi="Century Gothic" w:cs="Arial"/>
          <w:sz w:val="24"/>
          <w:szCs w:val="24"/>
        </w:rPr>
        <w:t>_________________</w:t>
      </w:r>
      <w:r w:rsidR="005F317A">
        <w:rPr>
          <w:rFonts w:ascii="Century Gothic" w:hAnsi="Century Gothic" w:cs="Arial"/>
          <w:sz w:val="24"/>
          <w:szCs w:val="24"/>
        </w:rPr>
        <w:t>no  tomó decisiones acertadas</w:t>
      </w:r>
      <w:ins w:id="308" w:author="Portatil CCB" w:date="2014-06-15T15:11:00Z">
        <w:r w:rsidR="001D6177">
          <w:rPr>
            <w:rFonts w:ascii="Century Gothic" w:hAnsi="Century Gothic" w:cs="Arial"/>
            <w:sz w:val="24"/>
            <w:szCs w:val="24"/>
          </w:rPr>
          <w:t xml:space="preserve"> </w:t>
        </w:r>
        <w:r w:rsidR="001D6177" w:rsidRPr="007F025B">
          <w:rPr>
            <w:rFonts w:ascii="Century Gothic" w:hAnsi="Century Gothic" w:cs="Arial"/>
            <w:sz w:val="24"/>
            <w:szCs w:val="24"/>
          </w:rPr>
          <w:t>(Evaluar)</w:t>
        </w:r>
        <w:r w:rsidR="001D6177">
          <w:rPr>
            <w:rFonts w:ascii="Century Gothic" w:hAnsi="Century Gothic" w:cs="Arial"/>
            <w:sz w:val="24"/>
            <w:szCs w:val="24"/>
          </w:rPr>
          <w:t>,</w:t>
        </w:r>
      </w:ins>
      <w:r w:rsidR="005F317A">
        <w:rPr>
          <w:rFonts w:ascii="Century Gothic" w:hAnsi="Century Gothic" w:cs="Arial"/>
          <w:sz w:val="24"/>
          <w:szCs w:val="24"/>
        </w:rPr>
        <w:t xml:space="preserve"> ni </w:t>
      </w:r>
      <w:r w:rsidR="005F317A" w:rsidRPr="005F317A">
        <w:rPr>
          <w:rFonts w:ascii="Century Gothic" w:hAnsi="Century Gothic"/>
          <w:szCs w:val="18"/>
        </w:rPr>
        <w:t xml:space="preserve">hizo uso de </w:t>
      </w:r>
      <w:r w:rsidR="005F317A">
        <w:rPr>
          <w:rFonts w:ascii="Century Gothic" w:hAnsi="Century Gothic"/>
          <w:szCs w:val="18"/>
        </w:rPr>
        <w:t xml:space="preserve"> los conocimientos adquiridos (Aplicar).</w:t>
      </w:r>
    </w:p>
    <w:p w14:paraId="1DCEC5B7" w14:textId="0F9F043F" w:rsidR="005B2108" w:rsidRPr="007F025B" w:rsidRDefault="005B2108" w:rsidP="005B2108">
      <w:pPr>
        <w:jc w:val="both"/>
        <w:rPr>
          <w:rFonts w:ascii="Century Gothic" w:hAnsi="Century Gothic" w:cs="Arial"/>
          <w:sz w:val="24"/>
          <w:szCs w:val="24"/>
        </w:rPr>
      </w:pPr>
      <w:r w:rsidRPr="007F025B">
        <w:rPr>
          <w:rFonts w:ascii="Century Gothic" w:hAnsi="Century Gothic" w:cs="Arial"/>
          <w:sz w:val="24"/>
          <w:szCs w:val="24"/>
        </w:rPr>
        <w:t>En cuanto a las habilidades Sociales</w:t>
      </w:r>
      <w:ins w:id="309" w:author="Portatil CCB" w:date="2014-06-15T15:11:00Z">
        <w:r w:rsidR="001D6177">
          <w:rPr>
            <w:rFonts w:ascii="Century Gothic" w:hAnsi="Century Gothic" w:cs="Arial"/>
            <w:sz w:val="24"/>
            <w:szCs w:val="24"/>
          </w:rPr>
          <w:t>,</w:t>
        </w:r>
      </w:ins>
      <w:r w:rsidRPr="007F025B">
        <w:rPr>
          <w:rFonts w:ascii="Century Gothic" w:hAnsi="Century Gothic" w:cs="Arial"/>
          <w:sz w:val="24"/>
          <w:szCs w:val="24"/>
        </w:rPr>
        <w:t xml:space="preserve"> </w:t>
      </w:r>
      <w:del w:id="310" w:author="Portatil CCB" w:date="2014-06-15T15:11:00Z">
        <w:r w:rsidRPr="007F025B" w:rsidDel="001D6177">
          <w:rPr>
            <w:rFonts w:ascii="Century Gothic" w:hAnsi="Century Gothic" w:cs="Arial"/>
            <w:sz w:val="24"/>
            <w:szCs w:val="24"/>
          </w:rPr>
          <w:delText>(Aceptar la responsabilidad)</w:delText>
        </w:r>
      </w:del>
      <w:r w:rsidRPr="007F025B">
        <w:rPr>
          <w:rFonts w:ascii="Century Gothic" w:hAnsi="Century Gothic" w:cs="Arial"/>
          <w:sz w:val="24"/>
          <w:szCs w:val="24"/>
        </w:rPr>
        <w:t xml:space="preserve"> ___________no asumió con responsabilidad la mayoría de trabajos y roles asignados</w:t>
      </w:r>
      <w:ins w:id="311" w:author="Portatil CCB" w:date="2014-06-15T15:11:00Z">
        <w:r w:rsidR="001D6177">
          <w:rPr>
            <w:rFonts w:ascii="Century Gothic" w:hAnsi="Century Gothic" w:cs="Arial"/>
            <w:sz w:val="24"/>
            <w:szCs w:val="24"/>
          </w:rPr>
          <w:t xml:space="preserve"> </w:t>
        </w:r>
        <w:r w:rsidR="001D6177" w:rsidRPr="007F025B">
          <w:rPr>
            <w:rFonts w:ascii="Century Gothic" w:hAnsi="Century Gothic" w:cs="Arial"/>
            <w:sz w:val="24"/>
            <w:szCs w:val="24"/>
          </w:rPr>
          <w:t>(Aceptar la responsabilidad)</w:t>
        </w:r>
      </w:ins>
      <w:r w:rsidRPr="007F025B">
        <w:rPr>
          <w:rFonts w:ascii="Century Gothic" w:hAnsi="Century Gothic" w:cs="Arial"/>
          <w:sz w:val="24"/>
          <w:szCs w:val="24"/>
        </w:rPr>
        <w:t>.</w:t>
      </w:r>
    </w:p>
    <w:p w14:paraId="0E018F57" w14:textId="7EB6CBAD" w:rsidR="00A3708D" w:rsidRPr="001D6177" w:rsidRDefault="005B2108">
      <w:pPr>
        <w:jc w:val="both"/>
        <w:rPr>
          <w:rFonts w:ascii="Century Gothic" w:hAnsi="Century Gothic" w:cs="Calibri"/>
          <w:iCs/>
          <w:rPrChange w:id="312" w:author="Portatil CCB" w:date="2014-06-15T15:11:00Z">
            <w:rPr>
              <w:rFonts w:cs="Calibri"/>
              <w:iCs/>
            </w:rPr>
          </w:rPrChange>
        </w:rPr>
        <w:pPrChange w:id="313" w:author="Portatil CCB" w:date="2014-06-15T15:11:00Z">
          <w:pPr>
            <w:pStyle w:val="Prrafodelista"/>
            <w:numPr>
              <w:numId w:val="1"/>
            </w:numPr>
            <w:ind w:left="360" w:hanging="360"/>
            <w:jc w:val="both"/>
          </w:pPr>
        </w:pPrChange>
      </w:pPr>
      <w:r w:rsidRPr="001D6177">
        <w:rPr>
          <w:rFonts w:ascii="Century Gothic" w:hAnsi="Century Gothic" w:cs="Arial"/>
          <w:rPrChange w:id="314" w:author="Portatil CCB" w:date="2014-06-15T15:11:00Z">
            <w:rPr/>
          </w:rPrChange>
        </w:rPr>
        <w:t>Con respecto de las habilidades de Comunicación</w:t>
      </w:r>
      <w:ins w:id="315" w:author="Portatil CCB" w:date="2014-06-15T15:11:00Z">
        <w:r w:rsidR="001D6177">
          <w:rPr>
            <w:rFonts w:ascii="Century Gothic" w:hAnsi="Century Gothic" w:cs="Arial"/>
          </w:rPr>
          <w:t>,</w:t>
        </w:r>
      </w:ins>
      <w:r w:rsidRPr="001D6177">
        <w:rPr>
          <w:rFonts w:ascii="Century Gothic" w:hAnsi="Century Gothic" w:cs="Arial"/>
          <w:rPrChange w:id="316" w:author="Portatil CCB" w:date="2014-06-15T15:11:00Z">
            <w:rPr/>
          </w:rPrChange>
        </w:rPr>
        <w:t xml:space="preserve"> </w:t>
      </w:r>
      <w:del w:id="317" w:author="Portatil CCB" w:date="2014-06-15T15:11:00Z">
        <w:r w:rsidRPr="001D6177" w:rsidDel="001D6177">
          <w:rPr>
            <w:rFonts w:ascii="Century Gothic" w:hAnsi="Century Gothic" w:cs="Arial"/>
            <w:rPrChange w:id="318" w:author="Portatil CCB" w:date="2014-06-15T15:11:00Z">
              <w:rPr/>
            </w:rPrChange>
          </w:rPr>
          <w:delText xml:space="preserve">(Presentar y Escribir) </w:delText>
        </w:r>
      </w:del>
      <w:r w:rsidRPr="001D6177">
        <w:rPr>
          <w:rFonts w:ascii="Century Gothic" w:hAnsi="Century Gothic" w:cs="Arial"/>
          <w:rPrChange w:id="319" w:author="Portatil CCB" w:date="2014-06-15T15:11:00Z">
            <w:rPr/>
          </w:rPrChange>
        </w:rPr>
        <w:t xml:space="preserve">_____________no elaboró textos visuales con diferentes propósitos ni a diferentes audiencias, no escribió de qué se trataba su Performance </w:t>
      </w:r>
      <w:proofErr w:type="spellStart"/>
      <w:r w:rsidRPr="001D6177">
        <w:rPr>
          <w:rFonts w:ascii="Century Gothic" w:hAnsi="Century Gothic" w:cs="Arial"/>
          <w:rPrChange w:id="320" w:author="Portatil CCB" w:date="2014-06-15T15:11:00Z">
            <w:rPr/>
          </w:rPrChange>
        </w:rPr>
        <w:t>Assessment</w:t>
      </w:r>
      <w:proofErr w:type="spellEnd"/>
      <w:r w:rsidRPr="001D6177">
        <w:rPr>
          <w:rFonts w:ascii="Century Gothic" w:hAnsi="Century Gothic" w:cs="Arial"/>
          <w:rPrChange w:id="321" w:author="Portatil CCB" w:date="2014-06-15T15:11:00Z">
            <w:rPr/>
          </w:rPrChange>
        </w:rPr>
        <w:t xml:space="preserve"> ni tomó notas sobre los materiales o elementos que necesitó.</w:t>
      </w:r>
      <w:r w:rsidR="00A3708D" w:rsidRPr="001D6177">
        <w:rPr>
          <w:rFonts w:ascii="Century Gothic" w:hAnsi="Century Gothic" w:cs="Arial"/>
          <w:rPrChange w:id="322" w:author="Portatil CCB" w:date="2014-06-15T15:11:00Z">
            <w:rPr/>
          </w:rPrChange>
        </w:rPr>
        <w:t xml:space="preserve"> </w:t>
      </w:r>
      <w:r w:rsidR="00A3708D" w:rsidRPr="001D6177">
        <w:rPr>
          <w:rStyle w:val="nfasis"/>
          <w:rFonts w:ascii="Century Gothic" w:hAnsi="Century Gothic" w:cs="Calibri"/>
          <w:i w:val="0"/>
        </w:rPr>
        <w:t>Escribió información y observaciones, só</w:t>
      </w:r>
      <w:r w:rsidR="00A3708D" w:rsidRPr="000C11E0">
        <w:rPr>
          <w:rStyle w:val="nfasis"/>
          <w:rFonts w:ascii="Century Gothic" w:hAnsi="Century Gothic" w:cs="Calibri"/>
          <w:i w:val="0"/>
        </w:rPr>
        <w:t>lo si era un dictado/Escribió información y observaciones, con autonomía, sin embargo presentó frecuentes  saltos e inconsistencias  en la  coherencia de los aspectos que abordó/ Escribió información y observaciones, en listado de palabras en lugar de estructurar oraciones</w:t>
      </w:r>
      <w:ins w:id="323" w:author="Portatil CCB" w:date="2014-06-15T15:12:00Z">
        <w:r w:rsidR="001D6177">
          <w:rPr>
            <w:rStyle w:val="nfasis"/>
            <w:rFonts w:ascii="Century Gothic" w:hAnsi="Century Gothic" w:cs="Calibri"/>
            <w:i w:val="0"/>
          </w:rPr>
          <w:t xml:space="preserve"> </w:t>
        </w:r>
        <w:r w:rsidR="001D6177" w:rsidRPr="005F2DE0">
          <w:rPr>
            <w:rFonts w:ascii="Century Gothic" w:hAnsi="Century Gothic" w:cs="Arial"/>
          </w:rPr>
          <w:t>(Presentar y Escribir)</w:t>
        </w:r>
      </w:ins>
      <w:r w:rsidR="00A3708D" w:rsidRPr="001D6177">
        <w:rPr>
          <w:rStyle w:val="nfasis"/>
          <w:rFonts w:ascii="Century Gothic" w:hAnsi="Century Gothic" w:cs="Calibri"/>
          <w:i w:val="0"/>
        </w:rPr>
        <w:t>.</w:t>
      </w:r>
    </w:p>
    <w:p w14:paraId="02DA0859" w14:textId="6A01C7D5" w:rsidR="005B2108" w:rsidRPr="007F025B" w:rsidRDefault="005B2108" w:rsidP="005B2108">
      <w:pPr>
        <w:jc w:val="both"/>
        <w:rPr>
          <w:rFonts w:ascii="Century Gothic" w:hAnsi="Century Gothic" w:cs="Arial"/>
          <w:sz w:val="24"/>
          <w:szCs w:val="24"/>
        </w:rPr>
      </w:pPr>
    </w:p>
    <w:p w14:paraId="017EFEED" w14:textId="64BBA068" w:rsidR="005B2108" w:rsidRPr="007F025B" w:rsidRDefault="005B2108" w:rsidP="005B2108">
      <w:pPr>
        <w:jc w:val="both"/>
        <w:rPr>
          <w:rFonts w:ascii="Century Gothic" w:hAnsi="Century Gothic" w:cs="Arial"/>
          <w:sz w:val="24"/>
          <w:szCs w:val="24"/>
        </w:rPr>
      </w:pPr>
      <w:r w:rsidRPr="007F025B">
        <w:rPr>
          <w:rFonts w:ascii="Century Gothic" w:hAnsi="Century Gothic" w:cs="Arial"/>
          <w:sz w:val="24"/>
          <w:szCs w:val="24"/>
        </w:rPr>
        <w:lastRenderedPageBreak/>
        <w:t>En cuanto a las habilidades de Auto-</w:t>
      </w:r>
      <w:r w:rsidR="00694E77">
        <w:rPr>
          <w:rFonts w:ascii="Century Gothic" w:hAnsi="Century Gothic" w:cs="Arial"/>
          <w:sz w:val="24"/>
          <w:szCs w:val="24"/>
        </w:rPr>
        <w:t>control</w:t>
      </w:r>
      <w:ins w:id="324" w:author="Portatil CCB" w:date="2014-06-15T15:12:00Z">
        <w:r w:rsidR="001D6177">
          <w:rPr>
            <w:rFonts w:ascii="Century Gothic" w:hAnsi="Century Gothic" w:cs="Arial"/>
            <w:sz w:val="24"/>
            <w:szCs w:val="24"/>
          </w:rPr>
          <w:t>,</w:t>
        </w:r>
      </w:ins>
      <w:r w:rsidRPr="007F025B">
        <w:rPr>
          <w:rFonts w:ascii="Century Gothic" w:hAnsi="Century Gothic" w:cs="Arial"/>
          <w:sz w:val="24"/>
          <w:szCs w:val="24"/>
        </w:rPr>
        <w:t xml:space="preserve"> </w:t>
      </w:r>
      <w:del w:id="325" w:author="Portatil CCB" w:date="2014-06-15T15:12:00Z">
        <w:r w:rsidRPr="007F025B" w:rsidDel="001D6177">
          <w:rPr>
            <w:rFonts w:ascii="Century Gothic" w:hAnsi="Century Gothic" w:cs="Arial"/>
            <w:sz w:val="24"/>
            <w:szCs w:val="24"/>
          </w:rPr>
          <w:delText xml:space="preserve">(Planificación) </w:delText>
        </w:r>
      </w:del>
      <w:r w:rsidRPr="007F025B">
        <w:rPr>
          <w:rFonts w:ascii="Century Gothic" w:hAnsi="Century Gothic" w:cs="Arial"/>
          <w:sz w:val="24"/>
          <w:szCs w:val="24"/>
        </w:rPr>
        <w:t>__________no logró planificar ni llevar a cabo las actividades con eficacia</w:t>
      </w:r>
      <w:ins w:id="326" w:author="Portatil CCB" w:date="2014-06-15T15:12:00Z">
        <w:r w:rsidR="001D6177">
          <w:rPr>
            <w:rFonts w:ascii="Century Gothic" w:hAnsi="Century Gothic" w:cs="Arial"/>
            <w:sz w:val="24"/>
            <w:szCs w:val="24"/>
          </w:rPr>
          <w:t xml:space="preserve"> </w:t>
        </w:r>
        <w:r w:rsidR="001D6177" w:rsidRPr="007F025B">
          <w:rPr>
            <w:rFonts w:ascii="Century Gothic" w:hAnsi="Century Gothic" w:cs="Arial"/>
            <w:sz w:val="24"/>
            <w:szCs w:val="24"/>
          </w:rPr>
          <w:t>(Planificación)</w:t>
        </w:r>
      </w:ins>
      <w:r w:rsidRPr="007F025B">
        <w:rPr>
          <w:rFonts w:ascii="Century Gothic" w:hAnsi="Century Gothic" w:cs="Arial"/>
          <w:sz w:val="24"/>
          <w:szCs w:val="24"/>
        </w:rPr>
        <w:t>.</w:t>
      </w:r>
    </w:p>
    <w:p w14:paraId="209F0C24" w14:textId="1A45483B" w:rsidR="005B2108" w:rsidRPr="007F025B" w:rsidRDefault="005C0B9A" w:rsidP="005C0B9A">
      <w:pPr>
        <w:jc w:val="both"/>
        <w:rPr>
          <w:rFonts w:ascii="Century Gothic" w:hAnsi="Century Gothic" w:cs="Arial"/>
          <w:sz w:val="24"/>
          <w:szCs w:val="24"/>
        </w:rPr>
      </w:pPr>
      <w:r w:rsidRPr="007F025B">
        <w:rPr>
          <w:rFonts w:ascii="Century Gothic" w:hAnsi="Century Gothic" w:cs="Arial"/>
          <w:sz w:val="24"/>
          <w:szCs w:val="24"/>
        </w:rPr>
        <w:t>Con respecto de las habilidades de Investigación</w:t>
      </w:r>
      <w:ins w:id="327" w:author="Portatil CCB" w:date="2014-06-15T15:12:00Z">
        <w:r w:rsidR="001D6177">
          <w:rPr>
            <w:rFonts w:ascii="Century Gothic" w:hAnsi="Century Gothic" w:cs="Arial"/>
            <w:sz w:val="24"/>
            <w:szCs w:val="24"/>
          </w:rPr>
          <w:t>,</w:t>
        </w:r>
      </w:ins>
      <w:r w:rsidRPr="007F025B">
        <w:rPr>
          <w:rFonts w:ascii="Century Gothic" w:hAnsi="Century Gothic" w:cs="Arial"/>
          <w:sz w:val="24"/>
          <w:szCs w:val="24"/>
        </w:rPr>
        <w:t xml:space="preserve"> </w:t>
      </w:r>
      <w:del w:id="328" w:author="Portatil CCB" w:date="2014-06-15T15:12:00Z">
        <w:r w:rsidRPr="007F025B" w:rsidDel="001D6177">
          <w:rPr>
            <w:rFonts w:ascii="Century Gothic" w:hAnsi="Century Gothic" w:cs="Arial"/>
            <w:sz w:val="24"/>
            <w:szCs w:val="24"/>
          </w:rPr>
          <w:delText xml:space="preserve">(Interpretar datos) </w:delText>
        </w:r>
      </w:del>
      <w:r w:rsidRPr="007F025B">
        <w:rPr>
          <w:rFonts w:ascii="Century Gothic" w:hAnsi="Century Gothic" w:cs="Arial"/>
          <w:sz w:val="24"/>
          <w:szCs w:val="24"/>
        </w:rPr>
        <w:t>_________n</w:t>
      </w:r>
      <w:r w:rsidR="005B2108" w:rsidRPr="007F025B">
        <w:rPr>
          <w:rFonts w:ascii="Century Gothic" w:hAnsi="Century Gothic" w:cs="Arial"/>
          <w:sz w:val="24"/>
          <w:szCs w:val="24"/>
        </w:rPr>
        <w:t>o logró interpretar datos en un gráfico de barras ni sacar conclusiones</w:t>
      </w:r>
      <w:ins w:id="329" w:author="Portatil CCB" w:date="2014-06-15T15:12:00Z">
        <w:r w:rsidR="001D6177">
          <w:rPr>
            <w:rFonts w:ascii="Century Gothic" w:hAnsi="Century Gothic" w:cs="Arial"/>
            <w:sz w:val="24"/>
            <w:szCs w:val="24"/>
          </w:rPr>
          <w:t xml:space="preserve"> </w:t>
        </w:r>
        <w:r w:rsidR="001D6177" w:rsidRPr="007F025B">
          <w:rPr>
            <w:rFonts w:ascii="Century Gothic" w:hAnsi="Century Gothic" w:cs="Arial"/>
            <w:sz w:val="24"/>
            <w:szCs w:val="24"/>
          </w:rPr>
          <w:t>(Interpretar datos)</w:t>
        </w:r>
      </w:ins>
      <w:r w:rsidR="005B2108" w:rsidRPr="007F025B">
        <w:rPr>
          <w:rFonts w:ascii="Century Gothic" w:hAnsi="Century Gothic" w:cs="Arial"/>
          <w:sz w:val="24"/>
          <w:szCs w:val="24"/>
        </w:rPr>
        <w:t>.</w:t>
      </w:r>
    </w:p>
    <w:p w14:paraId="6535C5F8" w14:textId="77777777" w:rsidR="002D2767" w:rsidRPr="007F025B" w:rsidRDefault="002D2767" w:rsidP="002D2767">
      <w:pPr>
        <w:jc w:val="both"/>
        <w:rPr>
          <w:rFonts w:ascii="Century Gothic" w:hAnsi="Century Gothic" w:cs="Arial"/>
          <w:sz w:val="24"/>
          <w:szCs w:val="24"/>
        </w:rPr>
      </w:pPr>
    </w:p>
    <w:p w14:paraId="2D2900C6" w14:textId="16466EB3" w:rsidR="002D2767" w:rsidRDefault="00EC5A6D" w:rsidP="00EC5A6D">
      <w:pPr>
        <w:jc w:val="center"/>
        <w:rPr>
          <w:rFonts w:ascii="Century Gothic" w:hAnsi="Century Gothic" w:cs="Arial"/>
          <w:b/>
          <w:sz w:val="24"/>
          <w:szCs w:val="24"/>
        </w:rPr>
      </w:pPr>
      <w:r w:rsidRPr="00EC5A6D">
        <w:rPr>
          <w:rFonts w:ascii="Century Gothic" w:hAnsi="Century Gothic" w:cs="Arial"/>
          <w:b/>
          <w:sz w:val="24"/>
          <w:szCs w:val="24"/>
        </w:rPr>
        <w:t>PSE/GLOBAL/KINDER</w:t>
      </w:r>
    </w:p>
    <w:p w14:paraId="4B2DB97E" w14:textId="11AF6049" w:rsidR="00EC5A6D" w:rsidRDefault="00EC5A6D" w:rsidP="00EC5A6D">
      <w:pPr>
        <w:spacing w:after="0"/>
        <w:jc w:val="both"/>
        <w:rPr>
          <w:rFonts w:ascii="Century Gothic" w:hAnsi="Century Gothic" w:cs="Arial"/>
          <w:szCs w:val="20"/>
        </w:rPr>
      </w:pPr>
      <w:r w:rsidRPr="003E6D8B">
        <w:rPr>
          <w:rFonts w:ascii="Century Gothic" w:hAnsi="Century Gothic" w:cs="Arial"/>
          <w:szCs w:val="20"/>
        </w:rPr>
        <w:t xml:space="preserve">En este tercer período los estudiantes estuvieron desarrollando habilidades sociales que les permitieron crecer como personas integrales al interactuar con sus pares, y avanzar en su proceso de formación. Para cumplir con este propósito, se tuvo en cuenta el desarrollo de diferentes experiencias de aprendizaje en las cuales los niños demostraron que se han fortalecido reflexionando acerca de sus debilidades, </w:t>
      </w:r>
      <w:ins w:id="330" w:author="Portatil CCB" w:date="2014-06-15T15:15:00Z">
        <w:r w:rsidR="00DB1F39">
          <w:rPr>
            <w:rFonts w:ascii="Century Gothic" w:hAnsi="Century Gothic" w:cs="Arial"/>
            <w:szCs w:val="20"/>
          </w:rPr>
          <w:t xml:space="preserve">y </w:t>
        </w:r>
      </w:ins>
      <w:r w:rsidRPr="003E6D8B">
        <w:rPr>
          <w:rFonts w:ascii="Century Gothic" w:hAnsi="Century Gothic" w:cs="Arial"/>
          <w:szCs w:val="20"/>
        </w:rPr>
        <w:t>logrando comprometerse a mejorar. De igual manera, pudieron demostrar con su comportamiento la comprensión de la norma, apropiándose de ésta</w:t>
      </w:r>
      <w:ins w:id="331" w:author="Portatil CCB" w:date="2014-06-15T15:15:00Z">
        <w:r w:rsidR="00DB1F39">
          <w:rPr>
            <w:rFonts w:ascii="Century Gothic" w:hAnsi="Century Gothic" w:cs="Arial"/>
            <w:szCs w:val="20"/>
          </w:rPr>
          <w:t>,</w:t>
        </w:r>
      </w:ins>
      <w:r w:rsidRPr="003E6D8B">
        <w:rPr>
          <w:rFonts w:ascii="Century Gothic" w:hAnsi="Century Gothic" w:cs="Arial"/>
          <w:szCs w:val="20"/>
        </w:rPr>
        <w:t xml:space="preserve"> y poniendo en práctica los compromisos adquiridos.  Aspectos tales como escuchar atentamente y seguir las instrucciones, contribuyeron a lograr una dinámica de grupo positiva. Por otra parte, pudieron enfrentarse a situaciones nuevas y difíciles, de manera apropiada. Además, lograron reconocer cuándo sus actos afectan a otra persona, proponiendo estrategias de restauración. </w:t>
      </w:r>
      <w:commentRangeStart w:id="332"/>
      <w:r w:rsidRPr="003E6D8B">
        <w:rPr>
          <w:rFonts w:ascii="Century Gothic" w:hAnsi="Century Gothic" w:cs="Arial"/>
          <w:szCs w:val="20"/>
        </w:rPr>
        <w:t>Mostraron</w:t>
      </w:r>
      <w:commentRangeEnd w:id="332"/>
      <w:r w:rsidRPr="003E6D8B">
        <w:rPr>
          <w:rStyle w:val="Refdecomentario"/>
          <w:rFonts w:ascii="Century Gothic" w:hAnsi="Century Gothic"/>
          <w:sz w:val="18"/>
        </w:rPr>
        <w:commentReference w:id="332"/>
      </w:r>
      <w:r w:rsidRPr="003E6D8B">
        <w:rPr>
          <w:rFonts w:ascii="Century Gothic" w:hAnsi="Century Gothic" w:cs="Arial"/>
          <w:szCs w:val="20"/>
        </w:rPr>
        <w:t xml:space="preserve"> una actitud positiva y de mayor conciencia, al asumir e interiorizar cada vez más sus responsabilidades y roles en el grupo en su proceso de aprendizaje.</w:t>
      </w:r>
    </w:p>
    <w:p w14:paraId="3431F46F" w14:textId="77777777" w:rsidR="00EC5A6D" w:rsidRDefault="00EC5A6D" w:rsidP="00EC5A6D">
      <w:pPr>
        <w:spacing w:after="0"/>
        <w:jc w:val="both"/>
        <w:rPr>
          <w:rFonts w:ascii="Century Gothic" w:hAnsi="Century Gothic" w:cs="Arial"/>
          <w:szCs w:val="20"/>
        </w:rPr>
      </w:pPr>
      <w:r>
        <w:rPr>
          <w:rFonts w:ascii="Century Gothic" w:hAnsi="Century Gothic" w:cs="Arial"/>
          <w:szCs w:val="20"/>
        </w:rPr>
        <w:t>Durante este período con el acompañamiento de la Asesora de Movimiento,  los niños fortalecieron las habilidades motoras finas de trazo y manejo del renglón.</w:t>
      </w:r>
    </w:p>
    <w:p w14:paraId="2711808D" w14:textId="77777777" w:rsidR="00EC5A6D" w:rsidRDefault="00EC5A6D" w:rsidP="00EC5A6D">
      <w:pPr>
        <w:jc w:val="center"/>
        <w:rPr>
          <w:rFonts w:ascii="Century Gothic" w:hAnsi="Century Gothic" w:cs="Arial"/>
          <w:b/>
          <w:sz w:val="24"/>
          <w:szCs w:val="24"/>
        </w:rPr>
      </w:pPr>
    </w:p>
    <w:p w14:paraId="34BC9102" w14:textId="30605695" w:rsidR="00EC5A6D" w:rsidRPr="00EC5A6D" w:rsidRDefault="00EC5A6D" w:rsidP="00EC5A6D">
      <w:pPr>
        <w:jc w:val="center"/>
        <w:rPr>
          <w:rFonts w:ascii="Century Gothic" w:hAnsi="Century Gothic" w:cs="Arial"/>
          <w:b/>
          <w:sz w:val="24"/>
          <w:szCs w:val="24"/>
          <w:lang w:val="en-US"/>
        </w:rPr>
      </w:pPr>
      <w:r w:rsidRPr="00EC5A6D">
        <w:rPr>
          <w:rFonts w:ascii="Century Gothic" w:hAnsi="Century Gothic" w:cs="Arial"/>
          <w:b/>
          <w:sz w:val="24"/>
          <w:szCs w:val="24"/>
          <w:lang w:val="en-US"/>
        </w:rPr>
        <w:t>PSE/LEVELS OF PERFORMANCE/KINDER</w:t>
      </w:r>
    </w:p>
    <w:p w14:paraId="4113D1B1" w14:textId="688E56ED" w:rsidR="00EC5A6D" w:rsidRPr="00DA37B6" w:rsidRDefault="00EC5A6D" w:rsidP="00EC5A6D">
      <w:pPr>
        <w:jc w:val="center"/>
        <w:rPr>
          <w:rFonts w:ascii="Century Gothic" w:hAnsi="Century Gothic" w:cs="Arial"/>
          <w:b/>
          <w:sz w:val="24"/>
          <w:szCs w:val="24"/>
          <w:lang w:val="en-US"/>
        </w:rPr>
      </w:pPr>
      <w:r w:rsidRPr="00DA37B6">
        <w:rPr>
          <w:rFonts w:ascii="Century Gothic" w:hAnsi="Century Gothic" w:cs="Arial"/>
          <w:b/>
          <w:sz w:val="24"/>
          <w:szCs w:val="24"/>
          <w:lang w:val="en-US"/>
        </w:rPr>
        <w:t>SUPERIOR/PSE/KINDER</w:t>
      </w:r>
    </w:p>
    <w:p w14:paraId="5DC9823F" w14:textId="11B1D067" w:rsidR="00EC5A6D" w:rsidRPr="00EC5A6D" w:rsidRDefault="00EC5A6D" w:rsidP="00EC5A6D">
      <w:pPr>
        <w:jc w:val="both"/>
        <w:rPr>
          <w:rFonts w:ascii="Century Gothic" w:hAnsi="Century Gothic" w:cs="Calibri"/>
          <w:sz w:val="24"/>
          <w:szCs w:val="20"/>
          <w:lang w:val="es-ES"/>
        </w:rPr>
      </w:pPr>
      <w:r w:rsidRPr="00EC5A6D">
        <w:rPr>
          <w:rFonts w:ascii="Century Gothic" w:hAnsi="Century Gothic" w:cs="Arial"/>
          <w:sz w:val="24"/>
          <w:szCs w:val="24"/>
          <w:lang w:val="es-ES"/>
        </w:rPr>
        <w:t xml:space="preserve">_________ </w:t>
      </w:r>
      <w:r w:rsidRPr="00EC5A6D">
        <w:rPr>
          <w:rFonts w:ascii="Century Gothic" w:hAnsi="Century Gothic" w:cs="Arial"/>
          <w:sz w:val="24"/>
          <w:szCs w:val="24"/>
        </w:rPr>
        <w:t xml:space="preserve">utilizó </w:t>
      </w:r>
      <w:r w:rsidR="00DA37B6" w:rsidRPr="00EC5A6D">
        <w:rPr>
          <w:rFonts w:ascii="Century Gothic" w:hAnsi="Century Gothic" w:cs="Arial"/>
          <w:sz w:val="24"/>
          <w:szCs w:val="24"/>
          <w:lang w:val="es-ES"/>
        </w:rPr>
        <w:t>todo el tiempo</w:t>
      </w:r>
      <w:r w:rsidR="00DA37B6" w:rsidRPr="00EC5A6D">
        <w:rPr>
          <w:rFonts w:ascii="Century Gothic" w:hAnsi="Century Gothic" w:cs="Arial"/>
          <w:sz w:val="24"/>
          <w:szCs w:val="24"/>
        </w:rPr>
        <w:t xml:space="preserve"> </w:t>
      </w:r>
      <w:r w:rsidRPr="00EC5A6D">
        <w:rPr>
          <w:rFonts w:ascii="Century Gothic" w:hAnsi="Century Gothic" w:cs="Arial"/>
          <w:sz w:val="24"/>
          <w:szCs w:val="24"/>
        </w:rPr>
        <w:t xml:space="preserve">diferentes estrategias para lidiar con sus propias dificultades  y con los cambios que se presentaron;  a menudo dio consejos a sus amigos al respecto. Reflexionó sobre sus faltas, buscó alternativas de solución y aportó en su crecimiento y el  de sus compañeros. _______asumió </w:t>
      </w:r>
      <w:r w:rsidR="00DA37B6" w:rsidRPr="00EC5A6D">
        <w:rPr>
          <w:rFonts w:ascii="Century Gothic" w:hAnsi="Century Gothic" w:cs="Arial"/>
          <w:sz w:val="24"/>
          <w:szCs w:val="24"/>
        </w:rPr>
        <w:t xml:space="preserve">todo el tiempo </w:t>
      </w:r>
      <w:r w:rsidRPr="00EC5A6D">
        <w:rPr>
          <w:rFonts w:ascii="Century Gothic" w:hAnsi="Century Gothic" w:cs="Arial"/>
          <w:sz w:val="24"/>
          <w:szCs w:val="24"/>
        </w:rPr>
        <w:t>las diferentes actividades con organización, siguiendo las instrucciones dadas</w:t>
      </w:r>
      <w:ins w:id="333" w:author="Portatil CCB" w:date="2014-06-15T15:18:00Z">
        <w:r w:rsidR="00442248">
          <w:rPr>
            <w:rFonts w:ascii="Century Gothic" w:hAnsi="Century Gothic" w:cs="Arial"/>
            <w:sz w:val="24"/>
            <w:szCs w:val="24"/>
          </w:rPr>
          <w:t>.</w:t>
        </w:r>
      </w:ins>
      <w:del w:id="334" w:author="Portatil CCB" w:date="2014-06-15T15:18:00Z">
        <w:r w:rsidR="00DA37B6" w:rsidDel="00442248">
          <w:rPr>
            <w:rFonts w:ascii="Century Gothic" w:hAnsi="Century Gothic" w:cs="Arial"/>
            <w:sz w:val="24"/>
            <w:szCs w:val="24"/>
          </w:rPr>
          <w:delText>,</w:delText>
        </w:r>
      </w:del>
      <w:r w:rsidR="00DA37B6">
        <w:rPr>
          <w:rFonts w:ascii="Century Gothic" w:hAnsi="Century Gothic" w:cs="Arial"/>
          <w:sz w:val="24"/>
          <w:szCs w:val="24"/>
        </w:rPr>
        <w:t xml:space="preserve"> </w:t>
      </w:r>
      <w:del w:id="335" w:author="Portatil CCB" w:date="2014-06-15T15:18:00Z">
        <w:r w:rsidRPr="00EC5A6D" w:rsidDel="00442248">
          <w:rPr>
            <w:rFonts w:ascii="Century Gothic" w:hAnsi="Century Gothic" w:cs="Arial"/>
            <w:sz w:val="24"/>
            <w:szCs w:val="24"/>
          </w:rPr>
          <w:delText xml:space="preserve">de </w:delText>
        </w:r>
      </w:del>
      <w:ins w:id="336" w:author="Portatil CCB" w:date="2014-06-15T15:18:00Z">
        <w:r w:rsidR="00442248">
          <w:rPr>
            <w:rFonts w:ascii="Century Gothic" w:hAnsi="Century Gothic" w:cs="Arial"/>
            <w:sz w:val="24"/>
            <w:szCs w:val="24"/>
          </w:rPr>
          <w:t>D</w:t>
        </w:r>
        <w:r w:rsidR="00442248" w:rsidRPr="00EC5A6D">
          <w:rPr>
            <w:rFonts w:ascii="Century Gothic" w:hAnsi="Century Gothic" w:cs="Arial"/>
            <w:sz w:val="24"/>
            <w:szCs w:val="24"/>
          </w:rPr>
          <w:t xml:space="preserve">e </w:t>
        </w:r>
      </w:ins>
      <w:r w:rsidRPr="00EC5A6D">
        <w:rPr>
          <w:rFonts w:ascii="Century Gothic" w:hAnsi="Century Gothic" w:cs="Arial"/>
          <w:sz w:val="24"/>
          <w:szCs w:val="24"/>
        </w:rPr>
        <w:t>igual manera</w:t>
      </w:r>
      <w:ins w:id="337" w:author="Portatil CCB" w:date="2014-06-15T15:19:00Z">
        <w:r w:rsidR="00442248">
          <w:rPr>
            <w:rFonts w:ascii="Century Gothic" w:hAnsi="Century Gothic" w:cs="Arial"/>
            <w:sz w:val="24"/>
            <w:szCs w:val="24"/>
          </w:rPr>
          <w:t>,</w:t>
        </w:r>
      </w:ins>
      <w:r w:rsidRPr="00EC5A6D">
        <w:rPr>
          <w:rFonts w:ascii="Century Gothic" w:hAnsi="Century Gothic" w:cs="Arial"/>
          <w:sz w:val="24"/>
          <w:szCs w:val="24"/>
        </w:rPr>
        <w:t xml:space="preserve"> cumplió con sus responsabilidades escolares constantemente y asumió su aprendizaje de manera independiente. Puso en práctica todos los hábitos de higiene constantemente</w:t>
      </w:r>
      <w:r w:rsidR="00371473">
        <w:rPr>
          <w:rFonts w:ascii="Century Gothic" w:hAnsi="Century Gothic" w:cs="Arial"/>
          <w:sz w:val="24"/>
          <w:szCs w:val="24"/>
        </w:rPr>
        <w:t>, manejó permanentemente el tamaño de la letra de acuerdo con el renglón</w:t>
      </w:r>
      <w:ins w:id="338" w:author="Portatil CCB" w:date="2014-06-15T15:20:00Z">
        <w:r w:rsidR="00442248">
          <w:rPr>
            <w:rFonts w:ascii="Century Gothic" w:hAnsi="Century Gothic" w:cs="Arial"/>
            <w:sz w:val="24"/>
            <w:szCs w:val="24"/>
          </w:rPr>
          <w:t>,</w:t>
        </w:r>
      </w:ins>
      <w:r w:rsidR="00371473">
        <w:rPr>
          <w:rFonts w:ascii="Century Gothic" w:hAnsi="Century Gothic" w:cs="Arial"/>
          <w:sz w:val="24"/>
          <w:szCs w:val="24"/>
        </w:rPr>
        <w:t xml:space="preserve"> y realizó el trazo adecuado de las letras en la escritura de su nombre y primer apellido, manteniendo la </w:t>
      </w:r>
      <w:r w:rsidR="00371473">
        <w:rPr>
          <w:rFonts w:ascii="Century Gothic" w:hAnsi="Century Gothic" w:cs="Arial"/>
          <w:sz w:val="24"/>
          <w:szCs w:val="24"/>
        </w:rPr>
        <w:lastRenderedPageBreak/>
        <w:t>direccionalidad</w:t>
      </w:r>
      <w:r w:rsidRPr="00EC5A6D">
        <w:rPr>
          <w:rFonts w:ascii="Century Gothic" w:hAnsi="Century Gothic" w:cs="Arial"/>
          <w:sz w:val="24"/>
          <w:szCs w:val="24"/>
        </w:rPr>
        <w:t xml:space="preserve">. Asumió con responsabilidad </w:t>
      </w:r>
      <w:del w:id="339" w:author="Portatil CCB" w:date="2014-06-15T15:20:00Z">
        <w:r w:rsidRPr="00EC5A6D" w:rsidDel="00442248">
          <w:rPr>
            <w:rFonts w:ascii="Century Gothic" w:hAnsi="Century Gothic" w:cs="Arial"/>
            <w:sz w:val="24"/>
            <w:szCs w:val="24"/>
          </w:rPr>
          <w:delText>los roles</w:delText>
        </w:r>
      </w:del>
      <w:ins w:id="340" w:author="Portatil CCB" w:date="2014-06-15T15:20:00Z">
        <w:r w:rsidR="00442248">
          <w:rPr>
            <w:rFonts w:ascii="Century Gothic" w:hAnsi="Century Gothic" w:cs="Arial"/>
            <w:sz w:val="24"/>
            <w:szCs w:val="24"/>
          </w:rPr>
          <w:t>tanto el rol</w:t>
        </w:r>
      </w:ins>
      <w:r w:rsidRPr="00EC5A6D">
        <w:rPr>
          <w:rFonts w:ascii="Century Gothic" w:hAnsi="Century Gothic" w:cs="Arial"/>
          <w:sz w:val="24"/>
          <w:szCs w:val="24"/>
        </w:rPr>
        <w:t xml:space="preserve">  de  líder </w:t>
      </w:r>
      <w:del w:id="341" w:author="Portatil CCB" w:date="2014-06-15T15:20:00Z">
        <w:r w:rsidRPr="00EC5A6D" w:rsidDel="00442248">
          <w:rPr>
            <w:rFonts w:ascii="Century Gothic" w:hAnsi="Century Gothic" w:cs="Arial"/>
            <w:sz w:val="24"/>
            <w:szCs w:val="24"/>
          </w:rPr>
          <w:delText xml:space="preserve">y </w:delText>
        </w:r>
      </w:del>
      <w:ins w:id="342" w:author="Portatil CCB" w:date="2014-06-15T15:20:00Z">
        <w:r w:rsidR="00442248">
          <w:rPr>
            <w:rFonts w:ascii="Century Gothic" w:hAnsi="Century Gothic" w:cs="Arial"/>
            <w:sz w:val="24"/>
            <w:szCs w:val="24"/>
          </w:rPr>
          <w:t>como el rol de</w:t>
        </w:r>
        <w:r w:rsidR="00442248" w:rsidRPr="00EC5A6D">
          <w:rPr>
            <w:rFonts w:ascii="Century Gothic" w:hAnsi="Century Gothic" w:cs="Arial"/>
            <w:sz w:val="24"/>
            <w:szCs w:val="24"/>
          </w:rPr>
          <w:t xml:space="preserve"> </w:t>
        </w:r>
      </w:ins>
      <w:r w:rsidRPr="00EC5A6D">
        <w:rPr>
          <w:rFonts w:ascii="Century Gothic" w:hAnsi="Century Gothic" w:cs="Arial"/>
          <w:sz w:val="24"/>
          <w:szCs w:val="24"/>
        </w:rPr>
        <w:t>seguidor en un grupo de trabajo.</w:t>
      </w:r>
    </w:p>
    <w:p w14:paraId="7772D3F1" w14:textId="77777777" w:rsidR="00EC5A6D" w:rsidRDefault="00EC5A6D" w:rsidP="00EC5A6D">
      <w:pPr>
        <w:jc w:val="center"/>
        <w:rPr>
          <w:rFonts w:ascii="Century Gothic" w:hAnsi="Century Gothic" w:cs="Arial"/>
          <w:b/>
          <w:sz w:val="24"/>
          <w:szCs w:val="24"/>
        </w:rPr>
      </w:pPr>
    </w:p>
    <w:p w14:paraId="7286EE63" w14:textId="1049BA0A" w:rsidR="00EC5A6D" w:rsidRDefault="00EC5A6D" w:rsidP="00EC5A6D">
      <w:pPr>
        <w:jc w:val="center"/>
        <w:rPr>
          <w:rFonts w:ascii="Century Gothic" w:hAnsi="Century Gothic" w:cs="Arial"/>
          <w:b/>
          <w:sz w:val="24"/>
          <w:szCs w:val="24"/>
        </w:rPr>
      </w:pPr>
      <w:r>
        <w:rPr>
          <w:rFonts w:ascii="Century Gothic" w:hAnsi="Century Gothic" w:cs="Arial"/>
          <w:b/>
          <w:sz w:val="24"/>
          <w:szCs w:val="24"/>
        </w:rPr>
        <w:t>HIGH</w:t>
      </w:r>
      <w:r w:rsidRPr="00EC5A6D">
        <w:rPr>
          <w:rFonts w:ascii="Century Gothic" w:hAnsi="Century Gothic" w:cs="Arial"/>
          <w:b/>
          <w:sz w:val="24"/>
          <w:szCs w:val="24"/>
        </w:rPr>
        <w:t>/PSE/KINDER</w:t>
      </w:r>
    </w:p>
    <w:p w14:paraId="294DBB7B" w14:textId="42679877" w:rsidR="00EC5A6D" w:rsidRDefault="00EC5A6D" w:rsidP="00EC5A6D">
      <w:pPr>
        <w:jc w:val="both"/>
        <w:rPr>
          <w:rFonts w:ascii="Century Gothic" w:hAnsi="Century Gothic" w:cs="Arial"/>
          <w:sz w:val="24"/>
          <w:szCs w:val="24"/>
        </w:rPr>
      </w:pPr>
      <w:r w:rsidRPr="00E462C8">
        <w:rPr>
          <w:rFonts w:ascii="Century Gothic" w:hAnsi="Century Gothic" w:cs="Arial"/>
          <w:sz w:val="24"/>
          <w:szCs w:val="24"/>
        </w:rPr>
        <w:t>La mayor parte del tiempo, _____________ utilizó diferentes estrategias para lidiar con sus propias dificultades  y con los cambios que se presentaron. Reflexionó sobre sus faltas y buscó alternativas de solución. Asumió las diferentes actividades con organización e independencia</w:t>
      </w:r>
      <w:ins w:id="343" w:author="Portatil CCB" w:date="2014-06-15T15:24:00Z">
        <w:r w:rsidR="006E1A7A">
          <w:rPr>
            <w:rFonts w:ascii="Century Gothic" w:hAnsi="Century Gothic" w:cs="Arial"/>
            <w:sz w:val="24"/>
            <w:szCs w:val="24"/>
          </w:rPr>
          <w:t>,</w:t>
        </w:r>
      </w:ins>
      <w:r w:rsidRPr="00E462C8">
        <w:rPr>
          <w:rFonts w:ascii="Century Gothic" w:hAnsi="Century Gothic" w:cs="Arial"/>
          <w:sz w:val="24"/>
          <w:szCs w:val="24"/>
        </w:rPr>
        <w:t xml:space="preserve"> siguiendo las instrucciones dadas</w:t>
      </w:r>
      <w:del w:id="344" w:author="Portatil CCB" w:date="2014-06-15T15:24:00Z">
        <w:r w:rsidR="00DA37B6" w:rsidDel="006E1A7A">
          <w:rPr>
            <w:rFonts w:ascii="Century Gothic" w:hAnsi="Century Gothic" w:cs="Arial"/>
            <w:sz w:val="24"/>
            <w:szCs w:val="24"/>
          </w:rPr>
          <w:delText>,</w:delText>
        </w:r>
      </w:del>
      <w:r w:rsidR="00DA37B6">
        <w:rPr>
          <w:rFonts w:ascii="Century Gothic" w:hAnsi="Century Gothic" w:cs="Arial"/>
          <w:sz w:val="24"/>
          <w:szCs w:val="24"/>
        </w:rPr>
        <w:t xml:space="preserve"> </w:t>
      </w:r>
      <w:del w:id="345" w:author="Portatil CCB" w:date="2014-06-15T15:24:00Z">
        <w:r w:rsidRPr="00E462C8" w:rsidDel="006E1A7A">
          <w:rPr>
            <w:rFonts w:ascii="Century Gothic" w:hAnsi="Century Gothic" w:cs="Arial"/>
            <w:sz w:val="24"/>
            <w:szCs w:val="24"/>
          </w:rPr>
          <w:delText xml:space="preserve"> </w:delText>
        </w:r>
      </w:del>
      <w:r w:rsidRPr="00E462C8">
        <w:rPr>
          <w:rFonts w:ascii="Century Gothic" w:hAnsi="Century Gothic" w:cs="Arial"/>
          <w:sz w:val="24"/>
          <w:szCs w:val="24"/>
        </w:rPr>
        <w:t xml:space="preserve">la mayor parte del tiempo. </w:t>
      </w:r>
      <w:ins w:id="346" w:author="Portatil CCB" w:date="2014-06-15T15:25:00Z">
        <w:r w:rsidR="006E1A7A">
          <w:rPr>
            <w:rFonts w:ascii="Century Gothic" w:hAnsi="Century Gothic" w:cs="Arial"/>
            <w:sz w:val="24"/>
            <w:szCs w:val="24"/>
          </w:rPr>
          <w:t xml:space="preserve">En término </w:t>
        </w:r>
        <w:proofErr w:type="spellStart"/>
        <w:r w:rsidR="006E1A7A">
          <w:rPr>
            <w:rFonts w:ascii="Century Gothic" w:hAnsi="Century Gothic" w:cs="Arial"/>
            <w:sz w:val="24"/>
            <w:szCs w:val="24"/>
          </w:rPr>
          <w:t>sgenerales</w:t>
        </w:r>
        <w:proofErr w:type="spellEnd"/>
        <w:r w:rsidR="006E1A7A">
          <w:rPr>
            <w:rFonts w:ascii="Century Gothic" w:hAnsi="Century Gothic" w:cs="Arial"/>
            <w:sz w:val="24"/>
            <w:szCs w:val="24"/>
          </w:rPr>
          <w:t xml:space="preserve">, </w:t>
        </w:r>
      </w:ins>
      <w:del w:id="347" w:author="Portatil CCB" w:date="2014-06-15T15:25:00Z">
        <w:r w:rsidRPr="00E462C8" w:rsidDel="006E1A7A">
          <w:rPr>
            <w:rFonts w:ascii="Century Gothic" w:hAnsi="Century Gothic" w:cs="Arial"/>
            <w:sz w:val="24"/>
            <w:szCs w:val="24"/>
          </w:rPr>
          <w:delText xml:space="preserve">Cumplió </w:delText>
        </w:r>
      </w:del>
      <w:ins w:id="348" w:author="Portatil CCB" w:date="2014-06-15T15:25:00Z">
        <w:r w:rsidR="006E1A7A">
          <w:rPr>
            <w:rFonts w:ascii="Century Gothic" w:hAnsi="Century Gothic" w:cs="Arial"/>
            <w:sz w:val="24"/>
            <w:szCs w:val="24"/>
          </w:rPr>
          <w:t>c</w:t>
        </w:r>
        <w:r w:rsidR="006E1A7A" w:rsidRPr="00E462C8">
          <w:rPr>
            <w:rFonts w:ascii="Century Gothic" w:hAnsi="Century Gothic" w:cs="Arial"/>
            <w:sz w:val="24"/>
            <w:szCs w:val="24"/>
          </w:rPr>
          <w:t xml:space="preserve">umplió </w:t>
        </w:r>
      </w:ins>
      <w:r w:rsidRPr="00E462C8">
        <w:rPr>
          <w:rFonts w:ascii="Century Gothic" w:hAnsi="Century Gothic" w:cs="Arial"/>
          <w:sz w:val="24"/>
          <w:szCs w:val="24"/>
        </w:rPr>
        <w:t xml:space="preserve">con sus responsabilidades escolares </w:t>
      </w:r>
      <w:del w:id="349" w:author="Portatil CCB" w:date="2014-06-15T15:25:00Z">
        <w:r w:rsidRPr="00E462C8" w:rsidDel="006E1A7A">
          <w:rPr>
            <w:rFonts w:ascii="Century Gothic" w:hAnsi="Century Gothic" w:cs="Arial"/>
            <w:sz w:val="24"/>
            <w:szCs w:val="24"/>
          </w:rPr>
          <w:delText xml:space="preserve">la mayor parte del tiempo </w:delText>
        </w:r>
      </w:del>
      <w:r w:rsidRPr="00E462C8">
        <w:rPr>
          <w:rFonts w:ascii="Century Gothic" w:hAnsi="Century Gothic" w:cs="Arial"/>
          <w:sz w:val="24"/>
          <w:szCs w:val="24"/>
        </w:rPr>
        <w:t>y asumió su aprendizaje de manera independiente. Puso en práctica todos los hábitos de higiene la mayor parte del tiempo</w:t>
      </w:r>
      <w:r w:rsidR="00F03440">
        <w:rPr>
          <w:rFonts w:ascii="Century Gothic" w:hAnsi="Century Gothic" w:cs="Arial"/>
          <w:sz w:val="24"/>
          <w:szCs w:val="24"/>
        </w:rPr>
        <w:t>, adecuó el tamaño de la letra al tamaño del renglón y realizó el trazo adecuado de las letras en la escritura de su nombre, manteniendo la direccionalidad en ellas</w:t>
      </w:r>
      <w:r w:rsidRPr="00E462C8">
        <w:rPr>
          <w:rFonts w:ascii="Century Gothic" w:hAnsi="Century Gothic" w:cs="Arial"/>
          <w:sz w:val="24"/>
          <w:szCs w:val="24"/>
        </w:rPr>
        <w:t>. Asumió con responsabilidad un rol, de líder o de seguidor, en un grupo de trabajo.</w:t>
      </w:r>
    </w:p>
    <w:p w14:paraId="64424BB8" w14:textId="77777777" w:rsidR="001F3B4E" w:rsidRDefault="001F3B4E" w:rsidP="00E462C8">
      <w:pPr>
        <w:jc w:val="center"/>
        <w:rPr>
          <w:ins w:id="350" w:author="Portatil CCB" w:date="2014-06-15T15:21:00Z"/>
          <w:rFonts w:ascii="Century Gothic" w:hAnsi="Century Gothic" w:cs="Arial"/>
          <w:b/>
          <w:sz w:val="24"/>
          <w:szCs w:val="24"/>
        </w:rPr>
      </w:pPr>
    </w:p>
    <w:p w14:paraId="06895B5E" w14:textId="5E82CDFC" w:rsidR="00E462C8" w:rsidRDefault="00E462C8" w:rsidP="00E462C8">
      <w:pPr>
        <w:jc w:val="center"/>
        <w:rPr>
          <w:rFonts w:ascii="Century Gothic" w:hAnsi="Century Gothic" w:cs="Arial"/>
          <w:b/>
          <w:sz w:val="24"/>
          <w:szCs w:val="24"/>
        </w:rPr>
      </w:pPr>
      <w:r w:rsidRPr="00E462C8">
        <w:rPr>
          <w:rFonts w:ascii="Century Gothic" w:hAnsi="Century Gothic" w:cs="Arial"/>
          <w:b/>
          <w:sz w:val="24"/>
          <w:szCs w:val="24"/>
        </w:rPr>
        <w:t>BASIC/PSE/KINDER</w:t>
      </w:r>
    </w:p>
    <w:p w14:paraId="48D36773" w14:textId="3AC14F35" w:rsidR="00E462C8" w:rsidRDefault="00E462C8" w:rsidP="00E462C8">
      <w:pPr>
        <w:jc w:val="both"/>
        <w:rPr>
          <w:rFonts w:ascii="Century Gothic" w:hAnsi="Century Gothic" w:cs="Arial"/>
          <w:sz w:val="24"/>
          <w:szCs w:val="24"/>
        </w:rPr>
      </w:pPr>
      <w:r w:rsidRPr="00E462C8">
        <w:rPr>
          <w:rFonts w:ascii="Century Gothic" w:hAnsi="Century Gothic" w:cs="Arial"/>
          <w:sz w:val="24"/>
          <w:szCs w:val="24"/>
        </w:rPr>
        <w:t xml:space="preserve">En ocasiones, _______________________ utilizó diferentes estrategias para lidiar con sus propias dificultades  y con los cambios que se presentaron. </w:t>
      </w:r>
      <w:del w:id="351" w:author="Portatil CCB" w:date="2014-06-15T15:26:00Z">
        <w:r w:rsidRPr="00E462C8" w:rsidDel="0047619D">
          <w:rPr>
            <w:rFonts w:ascii="Century Gothic" w:hAnsi="Century Gothic" w:cs="Arial"/>
            <w:sz w:val="24"/>
            <w:szCs w:val="24"/>
          </w:rPr>
          <w:delText>En ocasiones</w:delText>
        </w:r>
      </w:del>
      <w:ins w:id="352" w:author="Portatil CCB" w:date="2014-06-15T15:26:00Z">
        <w:r w:rsidR="0047619D">
          <w:rPr>
            <w:rFonts w:ascii="Century Gothic" w:hAnsi="Century Gothic" w:cs="Arial"/>
            <w:sz w:val="24"/>
            <w:szCs w:val="24"/>
          </w:rPr>
          <w:t>A veces</w:t>
        </w:r>
      </w:ins>
      <w:r w:rsidRPr="00E462C8">
        <w:rPr>
          <w:rFonts w:ascii="Century Gothic" w:hAnsi="Century Gothic" w:cs="Arial"/>
          <w:sz w:val="24"/>
          <w:szCs w:val="24"/>
        </w:rPr>
        <w:t xml:space="preserve"> reflexionó sobre sus faltas y buscó alternativas de solución. En ocasiones asumió las diferentes actividades con organización e independencia,  siguiendo las instrucciones dadas. ___________; necesitó acompañamiento para cumplir con sus responsabilidades escolares y para asumir su aprendizaje de manera independiente.  En ocasiones puso en práctica todos los hábitos de higiene</w:t>
      </w:r>
      <w:r w:rsidR="00594425">
        <w:rPr>
          <w:rFonts w:ascii="Century Gothic" w:hAnsi="Century Gothic" w:cs="Arial"/>
          <w:sz w:val="24"/>
          <w:szCs w:val="24"/>
        </w:rPr>
        <w:t>, ocasionalmente adecuó el tamaño de la letra al tamaño del renglón y realizó el trazo adecuado de algunas letras de su nombre, manteniendo la direccionalidad</w:t>
      </w:r>
      <w:r w:rsidRPr="00E462C8">
        <w:rPr>
          <w:rFonts w:ascii="Century Gothic" w:hAnsi="Century Gothic" w:cs="Arial"/>
          <w:sz w:val="24"/>
          <w:szCs w:val="24"/>
        </w:rPr>
        <w:t xml:space="preserve">. </w:t>
      </w:r>
      <w:del w:id="353" w:author="Portatil CCB" w:date="2014-06-15T15:26:00Z">
        <w:r w:rsidRPr="00E462C8" w:rsidDel="0047619D">
          <w:rPr>
            <w:rFonts w:ascii="Century Gothic" w:hAnsi="Century Gothic" w:cs="Arial"/>
            <w:sz w:val="24"/>
            <w:szCs w:val="24"/>
          </w:rPr>
          <w:delText>En ocasiones</w:delText>
        </w:r>
      </w:del>
      <w:ins w:id="354" w:author="Portatil CCB" w:date="2014-06-15T15:26:00Z">
        <w:r w:rsidR="0047619D">
          <w:rPr>
            <w:rFonts w:ascii="Century Gothic" w:hAnsi="Century Gothic" w:cs="Arial"/>
            <w:sz w:val="24"/>
            <w:szCs w:val="24"/>
          </w:rPr>
          <w:t>A veces</w:t>
        </w:r>
      </w:ins>
      <w:r w:rsidRPr="00E462C8">
        <w:rPr>
          <w:rFonts w:ascii="Century Gothic" w:hAnsi="Century Gothic" w:cs="Arial"/>
          <w:sz w:val="24"/>
          <w:szCs w:val="24"/>
        </w:rPr>
        <w:t xml:space="preserve"> asumió con responsabilidad un rol, de líder o de seguidor,  en un grupo de trabajo.</w:t>
      </w:r>
    </w:p>
    <w:p w14:paraId="1F9C6FF5" w14:textId="77777777" w:rsidR="0047619D" w:rsidRDefault="0047619D" w:rsidP="00241184">
      <w:pPr>
        <w:jc w:val="center"/>
        <w:rPr>
          <w:ins w:id="355" w:author="Portatil CCB" w:date="2014-06-15T15:26:00Z"/>
          <w:rFonts w:ascii="Century Gothic" w:hAnsi="Century Gothic" w:cs="Arial"/>
          <w:b/>
          <w:sz w:val="24"/>
          <w:szCs w:val="24"/>
        </w:rPr>
      </w:pPr>
    </w:p>
    <w:p w14:paraId="1A11932D" w14:textId="2F47F4EC" w:rsidR="00241184" w:rsidRDefault="00241184" w:rsidP="00241184">
      <w:pPr>
        <w:jc w:val="center"/>
        <w:rPr>
          <w:rFonts w:ascii="Century Gothic" w:hAnsi="Century Gothic" w:cs="Arial"/>
          <w:b/>
          <w:sz w:val="24"/>
          <w:szCs w:val="24"/>
        </w:rPr>
      </w:pPr>
      <w:r w:rsidRPr="00241184">
        <w:rPr>
          <w:rFonts w:ascii="Century Gothic" w:hAnsi="Century Gothic" w:cs="Arial"/>
          <w:b/>
          <w:sz w:val="24"/>
          <w:szCs w:val="24"/>
        </w:rPr>
        <w:t>LOW/PSE/KINDER</w:t>
      </w:r>
    </w:p>
    <w:p w14:paraId="1280B216" w14:textId="250872A2" w:rsidR="00241184" w:rsidRPr="00241184" w:rsidRDefault="00241184" w:rsidP="00241184">
      <w:pPr>
        <w:jc w:val="both"/>
        <w:rPr>
          <w:rFonts w:ascii="Century Gothic" w:hAnsi="Century Gothic" w:cs="Arial"/>
          <w:sz w:val="24"/>
          <w:szCs w:val="24"/>
        </w:rPr>
      </w:pPr>
      <w:r w:rsidRPr="00241184">
        <w:rPr>
          <w:rFonts w:ascii="Century Gothic" w:hAnsi="Century Gothic" w:cs="Arial"/>
          <w:sz w:val="24"/>
          <w:szCs w:val="24"/>
        </w:rPr>
        <w:t xml:space="preserve">___________________no logró utilizar diferentes estrategias para lidiar con sus propias dificultades y con los cambios que se presentaron. Se le dificultó reflexionar sobre sus faltas y buscar alternativas de solución. No logró asumir de manera independiente ni la organización ni el seguimiento de </w:t>
      </w:r>
      <w:r w:rsidRPr="00241184">
        <w:rPr>
          <w:rFonts w:ascii="Century Gothic" w:hAnsi="Century Gothic" w:cs="Arial"/>
          <w:sz w:val="24"/>
          <w:szCs w:val="24"/>
        </w:rPr>
        <w:lastRenderedPageBreak/>
        <w:t>instrucciones en las diferentes actividades. No logró cumplir con sus responsabilidades escolares</w:t>
      </w:r>
      <w:ins w:id="356" w:author="Portatil CCB" w:date="2014-06-15T15:27:00Z">
        <w:r w:rsidR="0047619D">
          <w:rPr>
            <w:rFonts w:ascii="Century Gothic" w:hAnsi="Century Gothic" w:cs="Arial"/>
            <w:sz w:val="24"/>
            <w:szCs w:val="24"/>
          </w:rPr>
          <w:t>,</w:t>
        </w:r>
      </w:ins>
      <w:r w:rsidRPr="00241184">
        <w:rPr>
          <w:rFonts w:ascii="Century Gothic" w:hAnsi="Century Gothic" w:cs="Arial"/>
          <w:sz w:val="24"/>
          <w:szCs w:val="24"/>
        </w:rPr>
        <w:t xml:space="preserve"> ni asumir su aprendizaje de manera independiente. No logró poner en práctica todos los hábitos de higiene trabajados</w:t>
      </w:r>
      <w:r w:rsidR="00624CA7">
        <w:rPr>
          <w:rFonts w:ascii="Century Gothic" w:hAnsi="Century Gothic" w:cs="Arial"/>
          <w:sz w:val="24"/>
          <w:szCs w:val="24"/>
        </w:rPr>
        <w:t>, se le dificultó adecuar el tamaño de la letra al tamaño del renglón y se le dificultó realizar el trazo de las letras en la escritura de su nombre, manteniendo la direccionalidad</w:t>
      </w:r>
      <w:r w:rsidRPr="00241184">
        <w:rPr>
          <w:rFonts w:ascii="Century Gothic" w:hAnsi="Century Gothic" w:cs="Arial"/>
          <w:sz w:val="24"/>
          <w:szCs w:val="24"/>
        </w:rPr>
        <w:t>. No logró asumir un rol en un grupo trabajo con responsabilidad.</w:t>
      </w:r>
    </w:p>
    <w:p w14:paraId="768BD7D3" w14:textId="77777777" w:rsidR="00241184" w:rsidRPr="00241184" w:rsidRDefault="00241184" w:rsidP="00241184">
      <w:pPr>
        <w:jc w:val="center"/>
        <w:rPr>
          <w:rFonts w:ascii="Century Gothic" w:hAnsi="Century Gothic" w:cs="Arial"/>
          <w:b/>
          <w:sz w:val="24"/>
          <w:szCs w:val="24"/>
        </w:rPr>
      </w:pPr>
    </w:p>
    <w:p w14:paraId="5B251629" w14:textId="77777777" w:rsidR="00E462C8" w:rsidRPr="00241184" w:rsidRDefault="00E462C8" w:rsidP="00E462C8">
      <w:pPr>
        <w:jc w:val="center"/>
        <w:rPr>
          <w:rFonts w:ascii="Century Gothic" w:hAnsi="Century Gothic" w:cs="Arial"/>
          <w:b/>
          <w:sz w:val="24"/>
          <w:szCs w:val="24"/>
        </w:rPr>
      </w:pPr>
    </w:p>
    <w:p w14:paraId="0B39BB3E" w14:textId="77777777" w:rsidR="00EC5A6D" w:rsidRPr="00E462C8" w:rsidRDefault="00EC5A6D" w:rsidP="00EC5A6D">
      <w:pPr>
        <w:jc w:val="center"/>
        <w:rPr>
          <w:rFonts w:ascii="Century Gothic" w:hAnsi="Century Gothic" w:cs="Arial"/>
          <w:b/>
          <w:sz w:val="24"/>
          <w:szCs w:val="24"/>
        </w:rPr>
      </w:pPr>
    </w:p>
    <w:p w14:paraId="72E8D05C" w14:textId="77777777" w:rsidR="00EC5A6D" w:rsidRPr="00EC5A6D" w:rsidRDefault="00EC5A6D" w:rsidP="00EC5A6D">
      <w:pPr>
        <w:jc w:val="center"/>
        <w:rPr>
          <w:rFonts w:ascii="Century Gothic" w:hAnsi="Century Gothic" w:cs="Arial"/>
          <w:b/>
          <w:sz w:val="24"/>
          <w:szCs w:val="24"/>
        </w:rPr>
      </w:pPr>
    </w:p>
    <w:p w14:paraId="5CCBECC0" w14:textId="77777777" w:rsidR="00EC5A6D" w:rsidRPr="00EC5A6D" w:rsidRDefault="00EC5A6D" w:rsidP="00EC5A6D">
      <w:pPr>
        <w:jc w:val="center"/>
        <w:rPr>
          <w:rFonts w:ascii="Century Gothic" w:hAnsi="Century Gothic" w:cs="Arial"/>
          <w:sz w:val="24"/>
          <w:szCs w:val="24"/>
        </w:rPr>
      </w:pPr>
    </w:p>
    <w:p w14:paraId="6C0496EC" w14:textId="77777777" w:rsidR="002D2767" w:rsidRPr="00EC5A6D" w:rsidRDefault="002D2767" w:rsidP="002D2767">
      <w:pPr>
        <w:jc w:val="both"/>
        <w:rPr>
          <w:rFonts w:ascii="Century Gothic" w:hAnsi="Century Gothic" w:cs="Arial"/>
          <w:sz w:val="24"/>
          <w:szCs w:val="24"/>
        </w:rPr>
      </w:pPr>
    </w:p>
    <w:p w14:paraId="7F6A4615" w14:textId="77777777" w:rsidR="008354AA" w:rsidRPr="00EC5A6D" w:rsidRDefault="008354AA" w:rsidP="002D2767">
      <w:pPr>
        <w:jc w:val="both"/>
        <w:rPr>
          <w:rFonts w:ascii="Century Gothic" w:hAnsi="Century Gothic" w:cs="Arial"/>
          <w:sz w:val="24"/>
          <w:szCs w:val="24"/>
        </w:rPr>
      </w:pPr>
    </w:p>
    <w:p w14:paraId="41D6EEC4" w14:textId="77777777" w:rsidR="00872B66" w:rsidRPr="00EC5A6D" w:rsidRDefault="00872B66" w:rsidP="002D2767">
      <w:pPr>
        <w:jc w:val="both"/>
        <w:rPr>
          <w:rFonts w:ascii="Century Gothic" w:hAnsi="Century Gothic" w:cs="Arial"/>
          <w:sz w:val="24"/>
          <w:szCs w:val="24"/>
        </w:rPr>
      </w:pPr>
    </w:p>
    <w:p w14:paraId="237768F0" w14:textId="77777777" w:rsidR="00426031" w:rsidRPr="00EC5A6D" w:rsidRDefault="00426031" w:rsidP="002D2767">
      <w:pPr>
        <w:jc w:val="both"/>
        <w:rPr>
          <w:rFonts w:ascii="Century Gothic" w:hAnsi="Century Gothic" w:cs="Arial"/>
          <w:sz w:val="24"/>
          <w:szCs w:val="24"/>
        </w:rPr>
      </w:pPr>
    </w:p>
    <w:p w14:paraId="523A4600" w14:textId="77777777" w:rsidR="00426031" w:rsidRPr="00EC5A6D" w:rsidRDefault="00426031" w:rsidP="002D2767">
      <w:pPr>
        <w:jc w:val="both"/>
        <w:rPr>
          <w:rFonts w:ascii="Century Gothic" w:hAnsi="Century Gothic" w:cs="Arial"/>
          <w:sz w:val="24"/>
          <w:szCs w:val="24"/>
        </w:rPr>
      </w:pPr>
    </w:p>
    <w:p w14:paraId="66C8DD1D" w14:textId="77777777" w:rsidR="00B44B02" w:rsidRPr="00EC5A6D" w:rsidRDefault="00B44B02" w:rsidP="002D2767">
      <w:pPr>
        <w:jc w:val="both"/>
        <w:rPr>
          <w:rFonts w:ascii="Century Gothic" w:hAnsi="Century Gothic" w:cs="Arial"/>
          <w:sz w:val="24"/>
          <w:szCs w:val="24"/>
        </w:rPr>
      </w:pPr>
    </w:p>
    <w:p w14:paraId="45A33E89" w14:textId="77777777" w:rsidR="00FE0B39" w:rsidRPr="00EC5A6D" w:rsidRDefault="00FE0B39" w:rsidP="002D2767">
      <w:pPr>
        <w:jc w:val="both"/>
        <w:rPr>
          <w:rFonts w:ascii="Century Gothic" w:hAnsi="Century Gothic" w:cs="Arial"/>
          <w:sz w:val="24"/>
          <w:szCs w:val="24"/>
        </w:rPr>
      </w:pPr>
    </w:p>
    <w:p w14:paraId="5F8C473C" w14:textId="77777777" w:rsidR="00FE0B39" w:rsidRPr="00EC5A6D" w:rsidRDefault="00FE0B39" w:rsidP="002D2767">
      <w:pPr>
        <w:jc w:val="both"/>
        <w:rPr>
          <w:rFonts w:ascii="Century Gothic" w:hAnsi="Century Gothic"/>
          <w:sz w:val="24"/>
          <w:szCs w:val="24"/>
        </w:rPr>
      </w:pPr>
    </w:p>
    <w:sectPr w:rsidR="00FE0B39" w:rsidRPr="00EC5A6D">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fayad" w:date="2013-06-16T11:38:00Z" w:initials="c">
    <w:p w14:paraId="3F8ED6BC" w14:textId="77777777" w:rsidR="005904F6" w:rsidRDefault="005904F6" w:rsidP="005904F6">
      <w:pPr>
        <w:pStyle w:val="Textocomentario"/>
      </w:pPr>
      <w:r>
        <w:rPr>
          <w:rStyle w:val="Refdecomentario"/>
        </w:rPr>
        <w:annotationRef/>
      </w:r>
      <w:bookmarkStart w:id="1" w:name="_GoBack"/>
      <w:bookmarkEnd w:id="1"/>
      <w:r>
        <w:t>Mayúscula inicial, por ser nombre propio de asignatura.</w:t>
      </w:r>
    </w:p>
  </w:comment>
  <w:comment w:id="2" w:author="cfayad" w:date="2013-06-16T11:38:00Z" w:initials="c">
    <w:p w14:paraId="65D0D0A6" w14:textId="77777777" w:rsidR="005904F6" w:rsidRDefault="005904F6" w:rsidP="005904F6">
      <w:pPr>
        <w:pStyle w:val="Textocomentario"/>
      </w:pPr>
      <w:r>
        <w:rPr>
          <w:rStyle w:val="Refdecomentario"/>
        </w:rPr>
        <w:annotationRef/>
      </w:r>
      <w:r>
        <w:t>Ojo, palabra aguda, no grave; con diptongo, no hiato.</w:t>
      </w:r>
    </w:p>
  </w:comment>
  <w:comment w:id="3" w:author="cfayad" w:date="2013-06-16T11:38:00Z" w:initials="c">
    <w:p w14:paraId="16E14ECB" w14:textId="77777777" w:rsidR="005904F6" w:rsidRDefault="005904F6" w:rsidP="005904F6">
      <w:pPr>
        <w:pStyle w:val="Textocomentario"/>
      </w:pPr>
      <w:r>
        <w:rPr>
          <w:rStyle w:val="Refdecomentario"/>
        </w:rPr>
        <w:annotationRef/>
      </w:r>
      <w:r>
        <w:t>Ver comentario arriba.</w:t>
      </w:r>
    </w:p>
  </w:comment>
  <w:comment w:id="129" w:author="Portatil CCB" w:date="2014-06-14T16:33:00Z" w:initials="PC">
    <w:p w14:paraId="1BFD53EC" w14:textId="1B18C92F" w:rsidR="00EC043F" w:rsidRDefault="00EC043F">
      <w:pPr>
        <w:pStyle w:val="Textocomentario"/>
      </w:pPr>
      <w:r>
        <w:rPr>
          <w:rStyle w:val="Refdecomentario"/>
        </w:rPr>
        <w:annotationRef/>
      </w:r>
      <w:r>
        <w:t>No se establecen conexiones “entre esto con esto” sino entre esto Y esto.</w:t>
      </w:r>
    </w:p>
  </w:comment>
  <w:comment w:id="143" w:author="Portatil CCB" w:date="2014-06-14T18:24:00Z" w:initials="PC">
    <w:p w14:paraId="549B66F2" w14:textId="4E942E4A" w:rsidR="0020642C" w:rsidRDefault="0020642C">
      <w:pPr>
        <w:pStyle w:val="Textocomentario"/>
      </w:pPr>
      <w:r>
        <w:rPr>
          <w:rStyle w:val="Refdecomentario"/>
        </w:rPr>
        <w:annotationRef/>
      </w:r>
      <w:r>
        <w:t>No hay con qué comparar. ¿Más detallados que qué?</w:t>
      </w:r>
    </w:p>
  </w:comment>
  <w:comment w:id="168" w:author="Portatil CCB" w:date="2014-06-14T18:44:00Z" w:initials="PC">
    <w:p w14:paraId="4C6CAB65" w14:textId="2402D6FB" w:rsidR="00676CA4" w:rsidRDefault="00676CA4">
      <w:pPr>
        <w:pStyle w:val="Textocomentario"/>
      </w:pPr>
      <w:r>
        <w:rPr>
          <w:rStyle w:val="Refdecomentario"/>
        </w:rPr>
        <w:annotationRef/>
      </w:r>
      <w:r>
        <w:t>Ver comentario arriba.</w:t>
      </w:r>
    </w:p>
  </w:comment>
  <w:comment w:id="196" w:author="Portatil CCB" w:date="2014-06-14T20:48:00Z" w:initials="PC">
    <w:p w14:paraId="5EBEEFB7" w14:textId="2397159F" w:rsidR="006A743D" w:rsidRDefault="006A743D">
      <w:pPr>
        <w:pStyle w:val="Textocomentario"/>
      </w:pPr>
      <w:r>
        <w:rPr>
          <w:rStyle w:val="Refdecomentario"/>
        </w:rPr>
        <w:annotationRef/>
      </w:r>
      <w:r>
        <w:t>Frase repetida.</w:t>
      </w:r>
    </w:p>
  </w:comment>
  <w:comment w:id="212" w:author="Portatil CCB" w:date="2014-06-14T21:14:00Z" w:initials="PC">
    <w:p w14:paraId="0EBB52B2" w14:textId="626DF16F" w:rsidR="009D4E10" w:rsidRDefault="009D4E10">
      <w:pPr>
        <w:pStyle w:val="Textocomentario"/>
      </w:pPr>
      <w:r>
        <w:rPr>
          <w:rStyle w:val="Refdecomentario"/>
        </w:rPr>
        <w:annotationRef/>
      </w:r>
      <w:r>
        <w:t>Esto diferirá de un estudiante a otro, me imagino…</w:t>
      </w:r>
    </w:p>
  </w:comment>
  <w:comment w:id="224" w:author="Portatil CCB" w:date="2014-06-15T14:21:00Z" w:initials="PC">
    <w:p w14:paraId="60B9FD22" w14:textId="3EB33DBD" w:rsidR="000F5A9B" w:rsidRDefault="000F5A9B">
      <w:pPr>
        <w:pStyle w:val="Textocomentario"/>
      </w:pPr>
      <w:r>
        <w:rPr>
          <w:rStyle w:val="Refdecomentario"/>
        </w:rPr>
        <w:annotationRef/>
      </w:r>
      <w:r>
        <w:t>Me imagino que aquí hay una diferencia clara, pero está escrito de manera confusa. Hay que especificar algo así como “trabajadas con sus maestros en clase” y “presentadas por su compañeros”—si es del caso, porque si no, parece redundante y repetitivo</w:t>
      </w:r>
    </w:p>
  </w:comment>
  <w:comment w:id="225" w:author="Portatil CCB" w:date="2014-06-15T14:21:00Z" w:initials="PC">
    <w:p w14:paraId="7D54501A" w14:textId="46DD6665" w:rsidR="000F5A9B" w:rsidRDefault="000F5A9B">
      <w:pPr>
        <w:pStyle w:val="Textocomentario"/>
      </w:pPr>
      <w:r>
        <w:rPr>
          <w:rStyle w:val="Refdecomentario"/>
        </w:rPr>
        <w:annotationRef/>
      </w:r>
      <w:r>
        <w:t>Ver comentario anterior.</w:t>
      </w:r>
    </w:p>
  </w:comment>
  <w:comment w:id="226" w:author="Portatil CCB" w:date="2014-06-15T14:22:00Z" w:initials="PC">
    <w:p w14:paraId="36AE183E" w14:textId="1A0EEBA6" w:rsidR="000F5A9B" w:rsidRDefault="000F5A9B">
      <w:pPr>
        <w:pStyle w:val="Textocomentario"/>
      </w:pPr>
      <w:r>
        <w:rPr>
          <w:rStyle w:val="Refdecomentario"/>
        </w:rPr>
        <w:annotationRef/>
      </w:r>
      <w:r>
        <w:t>Ver comentario anterior.</w:t>
      </w:r>
    </w:p>
  </w:comment>
  <w:comment w:id="227" w:author="Portatil CCB" w:date="2014-06-15T14:22:00Z" w:initials="PC">
    <w:p w14:paraId="4973055D" w14:textId="3FDDEBCB" w:rsidR="000F5A9B" w:rsidRPr="004E0EE6" w:rsidRDefault="000F5A9B">
      <w:pPr>
        <w:pStyle w:val="Textocomentario"/>
        <w:rPr>
          <w:lang w:val="en-US"/>
        </w:rPr>
      </w:pPr>
      <w:r>
        <w:rPr>
          <w:rStyle w:val="Refdecomentario"/>
        </w:rPr>
        <w:annotationRef/>
      </w:r>
      <w:proofErr w:type="spellStart"/>
      <w:r w:rsidRPr="004E0EE6">
        <w:rPr>
          <w:lang w:val="en-US"/>
        </w:rPr>
        <w:t>Ver</w:t>
      </w:r>
      <w:proofErr w:type="spellEnd"/>
      <w:r w:rsidRPr="004E0EE6">
        <w:rPr>
          <w:lang w:val="en-US"/>
        </w:rPr>
        <w:t xml:space="preserve"> </w:t>
      </w:r>
      <w:proofErr w:type="spellStart"/>
      <w:r w:rsidRPr="004E0EE6">
        <w:rPr>
          <w:lang w:val="en-US"/>
        </w:rPr>
        <w:t>comentario</w:t>
      </w:r>
      <w:proofErr w:type="spellEnd"/>
      <w:r w:rsidRPr="004E0EE6">
        <w:rPr>
          <w:lang w:val="en-US"/>
        </w:rPr>
        <w:t xml:space="preserve"> anterior.</w:t>
      </w:r>
    </w:p>
  </w:comment>
  <w:comment w:id="332" w:author="cfayad" w:date="2013-06-16T11:38:00Z" w:initials="c">
    <w:p w14:paraId="7B7B221C" w14:textId="77777777" w:rsidR="00EC5A6D" w:rsidRPr="004E0EE6" w:rsidRDefault="00EC5A6D" w:rsidP="00EC5A6D">
      <w:pPr>
        <w:pStyle w:val="Textocomentario"/>
        <w:rPr>
          <w:lang w:val="en-US"/>
        </w:rPr>
      </w:pPr>
      <w:r>
        <w:rPr>
          <w:rStyle w:val="Refdecomentario"/>
        </w:rPr>
        <w:annotationRef/>
      </w:r>
      <w:r w:rsidRPr="004E0EE6">
        <w:rPr>
          <w:lang w:val="en-US"/>
        </w:rPr>
        <w:t>“</w:t>
      </w:r>
      <w:proofErr w:type="spellStart"/>
      <w:r w:rsidRPr="004E0EE6">
        <w:rPr>
          <w:lang w:val="en-US"/>
        </w:rPr>
        <w:t>Demostrar</w:t>
      </w:r>
      <w:proofErr w:type="spellEnd"/>
      <w:r w:rsidRPr="004E0EE6">
        <w:rPr>
          <w:lang w:val="en-US"/>
        </w:rPr>
        <w:t xml:space="preserve">” </w:t>
      </w:r>
      <w:proofErr w:type="spellStart"/>
      <w:r w:rsidRPr="004E0EE6">
        <w:rPr>
          <w:lang w:val="en-US"/>
        </w:rPr>
        <w:t>significa</w:t>
      </w:r>
      <w:proofErr w:type="spellEnd"/>
      <w:r w:rsidRPr="004E0EE6">
        <w:rPr>
          <w:lang w:val="en-US"/>
        </w:rPr>
        <w:t xml:space="preserve"> </w:t>
      </w:r>
      <w:proofErr w:type="spellStart"/>
      <w:r w:rsidRPr="004E0EE6">
        <w:rPr>
          <w:lang w:val="en-US"/>
        </w:rPr>
        <w:t>comprobar</w:t>
      </w:r>
      <w:proofErr w:type="spellEnd"/>
      <w:r w:rsidRPr="004E0EE6">
        <w:rPr>
          <w:lang w:val="en-US"/>
        </w:rPr>
        <w:t>. “</w:t>
      </w:r>
      <w:proofErr w:type="spellStart"/>
      <w:r w:rsidRPr="004E0EE6">
        <w:rPr>
          <w:lang w:val="en-US"/>
        </w:rPr>
        <w:t>Mostrar</w:t>
      </w:r>
      <w:proofErr w:type="spellEnd"/>
      <w:r w:rsidRPr="004E0EE6">
        <w:rPr>
          <w:lang w:val="en-US"/>
        </w:rPr>
        <w:t xml:space="preserve">” </w:t>
      </w:r>
      <w:proofErr w:type="spellStart"/>
      <w:r w:rsidRPr="004E0EE6">
        <w:rPr>
          <w:lang w:val="en-US"/>
        </w:rPr>
        <w:t>significa</w:t>
      </w:r>
      <w:proofErr w:type="spellEnd"/>
      <w:r w:rsidRPr="004E0EE6">
        <w:rPr>
          <w:lang w:val="en-US"/>
        </w:rPr>
        <w:t xml:space="preserve"> </w:t>
      </w:r>
      <w:proofErr w:type="spellStart"/>
      <w:r w:rsidRPr="004E0EE6">
        <w:rPr>
          <w:lang w:val="en-US"/>
        </w:rPr>
        <w:t>exhibir</w:t>
      </w:r>
      <w:proofErr w:type="spellEnd"/>
      <w:r w:rsidRPr="004E0EE6">
        <w:rPr>
          <w:lang w:val="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8ED6BC" w15:done="0"/>
  <w15:commentEx w15:paraId="65D0D0A6" w15:done="0"/>
  <w15:commentEx w15:paraId="16E14ECB" w15:done="0"/>
  <w15:commentEx w15:paraId="1BFD53EC" w15:done="0"/>
  <w15:commentEx w15:paraId="549B66F2" w15:done="0"/>
  <w15:commentEx w15:paraId="4C6CAB65" w15:done="0"/>
  <w15:commentEx w15:paraId="5EBEEFB7" w15:done="0"/>
  <w15:commentEx w15:paraId="0EBB52B2" w15:done="0"/>
  <w15:commentEx w15:paraId="60B9FD22" w15:done="0"/>
  <w15:commentEx w15:paraId="7D54501A" w15:done="0"/>
  <w15:commentEx w15:paraId="36AE183E" w15:done="0"/>
  <w15:commentEx w15:paraId="4973055D" w15:done="0"/>
  <w15:commentEx w15:paraId="7B7B221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D7507F"/>
    <w:multiLevelType w:val="hybridMultilevel"/>
    <w:tmpl w:val="1180D810"/>
    <w:lvl w:ilvl="0" w:tplc="F0965E32">
      <w:numFmt w:val="bullet"/>
      <w:lvlText w:val="-"/>
      <w:lvlJc w:val="left"/>
      <w:pPr>
        <w:ind w:left="360" w:hanging="360"/>
      </w:pPr>
      <w:rPr>
        <w:rFonts w:ascii="Calibri" w:eastAsia="Times New Roman"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C5"/>
    <w:rsid w:val="00014E5F"/>
    <w:rsid w:val="000201DB"/>
    <w:rsid w:val="00024B5D"/>
    <w:rsid w:val="000C11E0"/>
    <w:rsid w:val="000D6350"/>
    <w:rsid w:val="000F5A9B"/>
    <w:rsid w:val="00105979"/>
    <w:rsid w:val="001B57F6"/>
    <w:rsid w:val="001D387B"/>
    <w:rsid w:val="001D6177"/>
    <w:rsid w:val="001F3B4E"/>
    <w:rsid w:val="002006D5"/>
    <w:rsid w:val="0020642C"/>
    <w:rsid w:val="002169EF"/>
    <w:rsid w:val="00226360"/>
    <w:rsid w:val="0023182F"/>
    <w:rsid w:val="00240761"/>
    <w:rsid w:val="00241184"/>
    <w:rsid w:val="0024700D"/>
    <w:rsid w:val="00257AF7"/>
    <w:rsid w:val="002C0026"/>
    <w:rsid w:val="002D2767"/>
    <w:rsid w:val="002E636C"/>
    <w:rsid w:val="002E6841"/>
    <w:rsid w:val="002E6B0B"/>
    <w:rsid w:val="00317450"/>
    <w:rsid w:val="00371473"/>
    <w:rsid w:val="003969A8"/>
    <w:rsid w:val="003B0B21"/>
    <w:rsid w:val="003C3B82"/>
    <w:rsid w:val="003D69B8"/>
    <w:rsid w:val="003E51FE"/>
    <w:rsid w:val="003F58AE"/>
    <w:rsid w:val="00404443"/>
    <w:rsid w:val="00404C12"/>
    <w:rsid w:val="00426031"/>
    <w:rsid w:val="00436D5D"/>
    <w:rsid w:val="00441B11"/>
    <w:rsid w:val="00442248"/>
    <w:rsid w:val="004442DF"/>
    <w:rsid w:val="0047619D"/>
    <w:rsid w:val="004E0EE6"/>
    <w:rsid w:val="004F4090"/>
    <w:rsid w:val="005001DD"/>
    <w:rsid w:val="005209F7"/>
    <w:rsid w:val="0053619E"/>
    <w:rsid w:val="0055555C"/>
    <w:rsid w:val="00561542"/>
    <w:rsid w:val="005904F6"/>
    <w:rsid w:val="00593639"/>
    <w:rsid w:val="0059389C"/>
    <w:rsid w:val="00594425"/>
    <w:rsid w:val="005A686E"/>
    <w:rsid w:val="005B2108"/>
    <w:rsid w:val="005C0B9A"/>
    <w:rsid w:val="005C0FD3"/>
    <w:rsid w:val="005C786F"/>
    <w:rsid w:val="005F317A"/>
    <w:rsid w:val="005F3A60"/>
    <w:rsid w:val="00612F5D"/>
    <w:rsid w:val="00622B69"/>
    <w:rsid w:val="00624CA7"/>
    <w:rsid w:val="00626BF1"/>
    <w:rsid w:val="00642CB0"/>
    <w:rsid w:val="00651B1C"/>
    <w:rsid w:val="006528AE"/>
    <w:rsid w:val="00676CA4"/>
    <w:rsid w:val="0069310C"/>
    <w:rsid w:val="00694E77"/>
    <w:rsid w:val="006A743D"/>
    <w:rsid w:val="006E1A7A"/>
    <w:rsid w:val="00715A4A"/>
    <w:rsid w:val="00727702"/>
    <w:rsid w:val="007345EC"/>
    <w:rsid w:val="007479A3"/>
    <w:rsid w:val="00757327"/>
    <w:rsid w:val="00776E79"/>
    <w:rsid w:val="007D3DED"/>
    <w:rsid w:val="007F025B"/>
    <w:rsid w:val="00821AD5"/>
    <w:rsid w:val="008354AA"/>
    <w:rsid w:val="008524A9"/>
    <w:rsid w:val="00872B66"/>
    <w:rsid w:val="0088634A"/>
    <w:rsid w:val="008874E3"/>
    <w:rsid w:val="008A07A7"/>
    <w:rsid w:val="008A54C5"/>
    <w:rsid w:val="008C0C62"/>
    <w:rsid w:val="00934494"/>
    <w:rsid w:val="00937C09"/>
    <w:rsid w:val="00966565"/>
    <w:rsid w:val="009A2013"/>
    <w:rsid w:val="009D18CE"/>
    <w:rsid w:val="009D4E10"/>
    <w:rsid w:val="00A3708D"/>
    <w:rsid w:val="00A71EEC"/>
    <w:rsid w:val="00A817D4"/>
    <w:rsid w:val="00AC3D19"/>
    <w:rsid w:val="00AF5C10"/>
    <w:rsid w:val="00B2057F"/>
    <w:rsid w:val="00B43273"/>
    <w:rsid w:val="00B44B02"/>
    <w:rsid w:val="00B74A04"/>
    <w:rsid w:val="00BE55D7"/>
    <w:rsid w:val="00C9641D"/>
    <w:rsid w:val="00CC71CC"/>
    <w:rsid w:val="00D15FF0"/>
    <w:rsid w:val="00D43EB7"/>
    <w:rsid w:val="00D95F8B"/>
    <w:rsid w:val="00DA37B6"/>
    <w:rsid w:val="00DB1F39"/>
    <w:rsid w:val="00DB6663"/>
    <w:rsid w:val="00DB7040"/>
    <w:rsid w:val="00DD3DDD"/>
    <w:rsid w:val="00DD41C0"/>
    <w:rsid w:val="00DE5282"/>
    <w:rsid w:val="00DF1A28"/>
    <w:rsid w:val="00E2291D"/>
    <w:rsid w:val="00E33002"/>
    <w:rsid w:val="00E411ED"/>
    <w:rsid w:val="00E438E2"/>
    <w:rsid w:val="00E462C8"/>
    <w:rsid w:val="00E613CF"/>
    <w:rsid w:val="00EC043F"/>
    <w:rsid w:val="00EC5A6D"/>
    <w:rsid w:val="00F00566"/>
    <w:rsid w:val="00F03440"/>
    <w:rsid w:val="00F159EE"/>
    <w:rsid w:val="00F16436"/>
    <w:rsid w:val="00FB7E20"/>
    <w:rsid w:val="00FD094A"/>
    <w:rsid w:val="00FE0B3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8DD96"/>
  <w15:docId w15:val="{D12C94C1-56BF-4053-AB11-A3C3B1E1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5904F6"/>
    <w:rPr>
      <w:sz w:val="16"/>
      <w:szCs w:val="16"/>
    </w:rPr>
  </w:style>
  <w:style w:type="paragraph" w:styleId="Textocomentario">
    <w:name w:val="annotation text"/>
    <w:basedOn w:val="Normal"/>
    <w:link w:val="TextocomentarioCar"/>
    <w:uiPriority w:val="99"/>
    <w:semiHidden/>
    <w:unhideWhenUsed/>
    <w:rsid w:val="005904F6"/>
    <w:pPr>
      <w:spacing w:after="200" w:line="240" w:lineRule="auto"/>
    </w:pPr>
    <w:rPr>
      <w:rFonts w:ascii="Cambria" w:eastAsia="Cambria" w:hAnsi="Cambria" w:cs="Times New Roman"/>
      <w:sz w:val="20"/>
      <w:szCs w:val="20"/>
    </w:rPr>
  </w:style>
  <w:style w:type="character" w:customStyle="1" w:styleId="TextocomentarioCar">
    <w:name w:val="Texto comentario Car"/>
    <w:basedOn w:val="Fuentedeprrafopredeter"/>
    <w:link w:val="Textocomentario"/>
    <w:uiPriority w:val="99"/>
    <w:semiHidden/>
    <w:rsid w:val="005904F6"/>
    <w:rPr>
      <w:rFonts w:ascii="Cambria" w:eastAsia="Cambria" w:hAnsi="Cambria" w:cs="Times New Roman"/>
      <w:sz w:val="20"/>
      <w:szCs w:val="20"/>
    </w:rPr>
  </w:style>
  <w:style w:type="paragraph" w:styleId="Textodeglobo">
    <w:name w:val="Balloon Text"/>
    <w:basedOn w:val="Normal"/>
    <w:link w:val="TextodegloboCar"/>
    <w:uiPriority w:val="99"/>
    <w:semiHidden/>
    <w:unhideWhenUsed/>
    <w:rsid w:val="005904F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04F6"/>
    <w:rPr>
      <w:rFonts w:ascii="Segoe UI" w:hAnsi="Segoe UI" w:cs="Segoe UI"/>
      <w:sz w:val="18"/>
      <w:szCs w:val="18"/>
    </w:rPr>
  </w:style>
  <w:style w:type="character" w:styleId="nfasis">
    <w:name w:val="Emphasis"/>
    <w:uiPriority w:val="20"/>
    <w:qFormat/>
    <w:rsid w:val="004F4090"/>
    <w:rPr>
      <w:i/>
      <w:iCs/>
    </w:rPr>
  </w:style>
  <w:style w:type="paragraph" w:styleId="Prrafodelista">
    <w:name w:val="List Paragraph"/>
    <w:basedOn w:val="Normal"/>
    <w:uiPriority w:val="34"/>
    <w:qFormat/>
    <w:rsid w:val="00A3708D"/>
    <w:pPr>
      <w:spacing w:after="0" w:line="240" w:lineRule="auto"/>
      <w:ind w:left="720"/>
      <w:contextualSpacing/>
    </w:pPr>
    <w:rPr>
      <w:rFonts w:ascii="Times New Roman" w:eastAsia="Times New Roman" w:hAnsi="Times New Roman"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EC043F"/>
    <w:pPr>
      <w:spacing w:after="160"/>
    </w:pPr>
    <w:rPr>
      <w:rFonts w:asciiTheme="minorHAnsi" w:eastAsiaTheme="minorHAnsi" w:hAnsiTheme="minorHAnsi" w:cstheme="minorBidi"/>
      <w:b/>
      <w:bCs/>
    </w:rPr>
  </w:style>
  <w:style w:type="character" w:customStyle="1" w:styleId="AsuntodelcomentarioCar">
    <w:name w:val="Asunto del comentario Car"/>
    <w:basedOn w:val="TextocomentarioCar"/>
    <w:link w:val="Asuntodelcomentario"/>
    <w:uiPriority w:val="99"/>
    <w:semiHidden/>
    <w:rsid w:val="00EC043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54313">
      <w:bodyDiv w:val="1"/>
      <w:marLeft w:val="0"/>
      <w:marRight w:val="0"/>
      <w:marTop w:val="0"/>
      <w:marBottom w:val="0"/>
      <w:divBdr>
        <w:top w:val="none" w:sz="0" w:space="0" w:color="auto"/>
        <w:left w:val="none" w:sz="0" w:space="0" w:color="auto"/>
        <w:bottom w:val="none" w:sz="0" w:space="0" w:color="auto"/>
        <w:right w:val="none" w:sz="0" w:space="0" w:color="auto"/>
      </w:divBdr>
    </w:div>
    <w:div w:id="345986500">
      <w:bodyDiv w:val="1"/>
      <w:marLeft w:val="0"/>
      <w:marRight w:val="0"/>
      <w:marTop w:val="0"/>
      <w:marBottom w:val="0"/>
      <w:divBdr>
        <w:top w:val="none" w:sz="0" w:space="0" w:color="auto"/>
        <w:left w:val="none" w:sz="0" w:space="0" w:color="auto"/>
        <w:bottom w:val="none" w:sz="0" w:space="0" w:color="auto"/>
        <w:right w:val="none" w:sz="0" w:space="0" w:color="auto"/>
      </w:divBdr>
    </w:div>
    <w:div w:id="599025235">
      <w:bodyDiv w:val="1"/>
      <w:marLeft w:val="0"/>
      <w:marRight w:val="0"/>
      <w:marTop w:val="0"/>
      <w:marBottom w:val="0"/>
      <w:divBdr>
        <w:top w:val="none" w:sz="0" w:space="0" w:color="auto"/>
        <w:left w:val="none" w:sz="0" w:space="0" w:color="auto"/>
        <w:bottom w:val="none" w:sz="0" w:space="0" w:color="auto"/>
        <w:right w:val="none" w:sz="0" w:space="0" w:color="auto"/>
      </w:divBdr>
    </w:div>
    <w:div w:id="622274459">
      <w:bodyDiv w:val="1"/>
      <w:marLeft w:val="0"/>
      <w:marRight w:val="0"/>
      <w:marTop w:val="0"/>
      <w:marBottom w:val="0"/>
      <w:divBdr>
        <w:top w:val="none" w:sz="0" w:space="0" w:color="auto"/>
        <w:left w:val="none" w:sz="0" w:space="0" w:color="auto"/>
        <w:bottom w:val="none" w:sz="0" w:space="0" w:color="auto"/>
        <w:right w:val="none" w:sz="0" w:space="0" w:color="auto"/>
      </w:divBdr>
    </w:div>
    <w:div w:id="1144737661">
      <w:bodyDiv w:val="1"/>
      <w:marLeft w:val="0"/>
      <w:marRight w:val="0"/>
      <w:marTop w:val="0"/>
      <w:marBottom w:val="0"/>
      <w:divBdr>
        <w:top w:val="none" w:sz="0" w:space="0" w:color="auto"/>
        <w:left w:val="none" w:sz="0" w:space="0" w:color="auto"/>
        <w:bottom w:val="none" w:sz="0" w:space="0" w:color="auto"/>
        <w:right w:val="none" w:sz="0" w:space="0" w:color="auto"/>
      </w:divBdr>
    </w:div>
    <w:div w:id="1171331025">
      <w:bodyDiv w:val="1"/>
      <w:marLeft w:val="0"/>
      <w:marRight w:val="0"/>
      <w:marTop w:val="0"/>
      <w:marBottom w:val="0"/>
      <w:divBdr>
        <w:top w:val="none" w:sz="0" w:space="0" w:color="auto"/>
        <w:left w:val="none" w:sz="0" w:space="0" w:color="auto"/>
        <w:bottom w:val="none" w:sz="0" w:space="0" w:color="auto"/>
        <w:right w:val="none" w:sz="0" w:space="0" w:color="auto"/>
      </w:divBdr>
    </w:div>
    <w:div w:id="1473330995">
      <w:bodyDiv w:val="1"/>
      <w:marLeft w:val="0"/>
      <w:marRight w:val="0"/>
      <w:marTop w:val="0"/>
      <w:marBottom w:val="0"/>
      <w:divBdr>
        <w:top w:val="none" w:sz="0" w:space="0" w:color="auto"/>
        <w:left w:val="none" w:sz="0" w:space="0" w:color="auto"/>
        <w:bottom w:val="none" w:sz="0" w:space="0" w:color="auto"/>
        <w:right w:val="none" w:sz="0" w:space="0" w:color="auto"/>
      </w:divBdr>
    </w:div>
    <w:div w:id="210950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4620</Words>
  <Characters>25414</Characters>
  <Application>Microsoft Office Word</Application>
  <DocSecurity>0</DocSecurity>
  <Lines>211</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2014-06-16T01:26:00Z</dcterms:created>
  <dcterms:modified xsi:type="dcterms:W3CDTF">2014-06-16T01:26:00Z</dcterms:modified>
</cp:coreProperties>
</file>